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F6E47" w14:textId="76AF4038" w:rsidR="0085478B" w:rsidRPr="00684631" w:rsidRDefault="000B3828" w:rsidP="00684631">
      <w:pPr>
        <w:pStyle w:val="Titre"/>
        <w:jc w:val="center"/>
        <w:rPr>
          <w:rFonts w:ascii="Themis Display" w:eastAsia="Cambria" w:hAnsi="Themis Display" w:cs="Cambria"/>
          <w:bCs/>
          <w:color w:val="002060"/>
          <w:spacing w:val="0"/>
          <w:kern w:val="0"/>
          <w:sz w:val="36"/>
          <w:szCs w:val="44"/>
          <w:lang w:eastAsia="fr-FR"/>
        </w:rPr>
      </w:pPr>
      <w:r>
        <w:rPr>
          <w:noProof/>
          <w:lang w:eastAsia="fr-FR"/>
        </w:rPr>
        <mc:AlternateContent>
          <mc:Choice Requires="wps">
            <w:drawing>
              <wp:anchor distT="45720" distB="45720" distL="114300" distR="114300" simplePos="0" relativeHeight="251666432" behindDoc="0" locked="0" layoutInCell="1" allowOverlap="1" wp14:anchorId="79B13A7C" wp14:editId="193ABED3">
                <wp:simplePos x="0" y="0"/>
                <wp:positionH relativeFrom="column">
                  <wp:posOffset>443285</wp:posOffset>
                </wp:positionH>
                <wp:positionV relativeFrom="paragraph">
                  <wp:posOffset>139396</wp:posOffset>
                </wp:positionV>
                <wp:extent cx="4913630" cy="6203950"/>
                <wp:effectExtent l="0" t="0" r="0" b="6350"/>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13630" cy="6203950"/>
                        </a:xfrm>
                        <a:prstGeom prst="rect">
                          <a:avLst/>
                        </a:prstGeom>
                        <a:noFill/>
                        <a:ln w="9525">
                          <a:noFill/>
                          <a:miter lim="800000"/>
                          <a:headEnd/>
                          <a:tailEnd/>
                        </a:ln>
                      </wps:spPr>
                      <wps:txbx>
                        <w:txbxContent>
                          <w:p w14:paraId="5F30F0B2"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50AC518A"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778B5E63" w14:textId="5C58AB31" w:rsidR="000B3828" w:rsidRP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r>
                              <w:rPr>
                                <w:rFonts w:ascii="Themis Display" w:eastAsia="Cambria" w:hAnsi="Themis Display" w:cs="Cambria"/>
                                <w:bCs/>
                                <w:color w:val="002060"/>
                                <w:sz w:val="72"/>
                                <w:szCs w:val="144"/>
                              </w:rPr>
                              <w:t xml:space="preserve">Annexe relative au </w:t>
                            </w:r>
                            <w:r w:rsidRPr="000B3828">
                              <w:rPr>
                                <w:rFonts w:ascii="Themis Display" w:eastAsia="Cambria" w:hAnsi="Themis Display" w:cs="Cambria"/>
                                <w:bCs/>
                                <w:color w:val="002060"/>
                                <w:sz w:val="72"/>
                                <w:szCs w:val="144"/>
                              </w:rPr>
                              <w:t>traitement des données à caractère personnel (RGPD)</w:t>
                            </w:r>
                          </w:p>
                          <w:p w14:paraId="09842A0C" w14:textId="053B0D9B"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48"/>
                                <w:szCs w:val="56"/>
                                <w:lang w:bidi="ar-SA"/>
                              </w:rPr>
                            </w:pPr>
                            <w:r w:rsidRPr="00DD4E4D">
                              <w:rPr>
                                <w:rFonts w:ascii="Themis Display" w:eastAsia="Cambria" w:hAnsi="Themis Display" w:cs="Cambria"/>
                                <w:bCs/>
                                <w:color w:val="002060"/>
                                <w:sz w:val="48"/>
                                <w:szCs w:val="56"/>
                                <w:lang w:bidi="ar-SA"/>
                              </w:rPr>
                              <w:t xml:space="preserve">Annexe </w:t>
                            </w:r>
                            <w:r w:rsidR="00C24F83">
                              <w:rPr>
                                <w:rFonts w:ascii="Themis Display" w:eastAsia="Cambria" w:hAnsi="Themis Display" w:cs="Cambria"/>
                                <w:bCs/>
                                <w:color w:val="002060"/>
                                <w:sz w:val="48"/>
                                <w:szCs w:val="56"/>
                                <w:lang w:bidi="ar-SA"/>
                              </w:rPr>
                              <w:t>1</w:t>
                            </w:r>
                            <w:r w:rsidRPr="00DD4E4D">
                              <w:rPr>
                                <w:rFonts w:ascii="Themis Display" w:eastAsia="Cambria" w:hAnsi="Themis Display" w:cs="Cambria"/>
                                <w:bCs/>
                                <w:color w:val="002060"/>
                                <w:sz w:val="48"/>
                                <w:szCs w:val="56"/>
                                <w:lang w:bidi="ar-SA"/>
                              </w:rPr>
                              <w:t xml:space="preserve"> du CC</w:t>
                            </w:r>
                            <w:r>
                              <w:rPr>
                                <w:rFonts w:ascii="Themis Display" w:eastAsia="Cambria" w:hAnsi="Themis Display" w:cs="Cambria"/>
                                <w:bCs/>
                                <w:color w:val="002060"/>
                                <w:sz w:val="48"/>
                                <w:szCs w:val="56"/>
                                <w:lang w:bidi="ar-SA"/>
                              </w:rPr>
                              <w:t>A</w:t>
                            </w:r>
                            <w:r w:rsidRPr="00DD4E4D">
                              <w:rPr>
                                <w:rFonts w:ascii="Themis Display" w:eastAsia="Cambria" w:hAnsi="Themis Display" w:cs="Cambria"/>
                                <w:bCs/>
                                <w:color w:val="002060"/>
                                <w:sz w:val="48"/>
                                <w:szCs w:val="56"/>
                                <w:lang w:bidi="ar-SA"/>
                              </w:rPr>
                              <w:t>P</w:t>
                            </w:r>
                          </w:p>
                          <w:p w14:paraId="3A089723" w14:textId="3A770EE3" w:rsidR="00623359" w:rsidRDefault="00623359" w:rsidP="00623359">
                            <w:pPr>
                              <w:rPr>
                                <w:lang w:eastAsia="fr-FR"/>
                              </w:rPr>
                            </w:pPr>
                            <w:bookmarkStart w:id="0" w:name="_Hlk146183800"/>
                          </w:p>
                          <w:p w14:paraId="76845F07" w14:textId="77777777" w:rsidR="000B3828" w:rsidRPr="009D2537" w:rsidRDefault="000B3828" w:rsidP="000B3828"/>
                          <w:bookmarkEnd w:id="0"/>
                          <w:p w14:paraId="1B69A465" w14:textId="0D0A8336" w:rsidR="000B3828" w:rsidRDefault="000B38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B13A7C" id="_x0000_t202" coordsize="21600,21600" o:spt="202" path="m,l,21600r21600,l21600,xe">
                <v:stroke joinstyle="miter"/>
                <v:path gradientshapeok="t" o:connecttype="rect"/>
              </v:shapetype>
              <v:shape id="Zone de texte 2" o:spid="_x0000_s1026" type="#_x0000_t202" style="position:absolute;left:0;text-align:left;margin-left:34.9pt;margin-top:11pt;width:386.9pt;height:488.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" filled="f" stroked="f">
                <v:textbox>
                  <w:txbxContent>
                    <w:p w14:paraId="5F30F0B2"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50AC518A" w14:textId="77777777"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p>
                    <w:p w14:paraId="778B5E63" w14:textId="5C58AB31" w:rsidR="000B3828" w:rsidRP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72"/>
                          <w:szCs w:val="144"/>
                        </w:rPr>
                      </w:pPr>
                      <w:r>
                        <w:rPr>
                          <w:rFonts w:ascii="Themis Display" w:eastAsia="Cambria" w:hAnsi="Themis Display" w:cs="Cambria"/>
                          <w:bCs/>
                          <w:color w:val="002060"/>
                          <w:sz w:val="72"/>
                          <w:szCs w:val="144"/>
                        </w:rPr>
                        <w:t xml:space="preserve">Annexe relative au </w:t>
                      </w:r>
                      <w:r w:rsidRPr="000B3828">
                        <w:rPr>
                          <w:rFonts w:ascii="Themis Display" w:eastAsia="Cambria" w:hAnsi="Themis Display" w:cs="Cambria"/>
                          <w:bCs/>
                          <w:color w:val="002060"/>
                          <w:sz w:val="72"/>
                          <w:szCs w:val="144"/>
                        </w:rPr>
                        <w:t>traitement des données à caractère personnel (RGPD)</w:t>
                      </w:r>
                    </w:p>
                    <w:p w14:paraId="09842A0C" w14:textId="053B0D9B" w:rsidR="000B3828" w:rsidRDefault="000B3828" w:rsidP="000B3828">
                      <w:pPr>
                        <w:pStyle w:val="Corpsdetexte"/>
                        <w:widowControl/>
                        <w:tabs>
                          <w:tab w:val="clear" w:pos="4678"/>
                        </w:tabs>
                        <w:autoSpaceDE/>
                        <w:autoSpaceDN/>
                        <w:spacing w:before="57" w:after="57" w:line="240" w:lineRule="auto"/>
                        <w:ind w:right="0"/>
                        <w:jc w:val="center"/>
                        <w:rPr>
                          <w:rFonts w:ascii="Themis Display" w:eastAsia="Cambria" w:hAnsi="Themis Display" w:cs="Cambria"/>
                          <w:bCs/>
                          <w:color w:val="002060"/>
                          <w:sz w:val="48"/>
                          <w:szCs w:val="56"/>
                          <w:lang w:bidi="ar-SA"/>
                        </w:rPr>
                      </w:pPr>
                      <w:r w:rsidRPr="00DD4E4D">
                        <w:rPr>
                          <w:rFonts w:ascii="Themis Display" w:eastAsia="Cambria" w:hAnsi="Themis Display" w:cs="Cambria"/>
                          <w:bCs/>
                          <w:color w:val="002060"/>
                          <w:sz w:val="48"/>
                          <w:szCs w:val="56"/>
                          <w:lang w:bidi="ar-SA"/>
                        </w:rPr>
                        <w:t xml:space="preserve">Annexe </w:t>
                      </w:r>
                      <w:r w:rsidR="00C24F83">
                        <w:rPr>
                          <w:rFonts w:ascii="Themis Display" w:eastAsia="Cambria" w:hAnsi="Themis Display" w:cs="Cambria"/>
                          <w:bCs/>
                          <w:color w:val="002060"/>
                          <w:sz w:val="48"/>
                          <w:szCs w:val="56"/>
                          <w:lang w:bidi="ar-SA"/>
                        </w:rPr>
                        <w:t>1</w:t>
                      </w:r>
                      <w:r w:rsidRPr="00DD4E4D">
                        <w:rPr>
                          <w:rFonts w:ascii="Themis Display" w:eastAsia="Cambria" w:hAnsi="Themis Display" w:cs="Cambria"/>
                          <w:bCs/>
                          <w:color w:val="002060"/>
                          <w:sz w:val="48"/>
                          <w:szCs w:val="56"/>
                          <w:lang w:bidi="ar-SA"/>
                        </w:rPr>
                        <w:t xml:space="preserve"> du CC</w:t>
                      </w:r>
                      <w:r>
                        <w:rPr>
                          <w:rFonts w:ascii="Themis Display" w:eastAsia="Cambria" w:hAnsi="Themis Display" w:cs="Cambria"/>
                          <w:bCs/>
                          <w:color w:val="002060"/>
                          <w:sz w:val="48"/>
                          <w:szCs w:val="56"/>
                          <w:lang w:bidi="ar-SA"/>
                        </w:rPr>
                        <w:t>A</w:t>
                      </w:r>
                      <w:r w:rsidRPr="00DD4E4D">
                        <w:rPr>
                          <w:rFonts w:ascii="Themis Display" w:eastAsia="Cambria" w:hAnsi="Themis Display" w:cs="Cambria"/>
                          <w:bCs/>
                          <w:color w:val="002060"/>
                          <w:sz w:val="48"/>
                          <w:szCs w:val="56"/>
                          <w:lang w:bidi="ar-SA"/>
                        </w:rPr>
                        <w:t>P</w:t>
                      </w:r>
                    </w:p>
                    <w:p w14:paraId="3A089723" w14:textId="3A770EE3" w:rsidR="00623359" w:rsidRDefault="00623359" w:rsidP="00623359">
                      <w:pPr>
                        <w:rPr>
                          <w:lang w:eastAsia="fr-FR"/>
                        </w:rPr>
                      </w:pPr>
                      <w:bookmarkStart w:id="1" w:name="_Hlk146183800"/>
                    </w:p>
                    <w:p w14:paraId="76845F07" w14:textId="77777777" w:rsidR="000B3828" w:rsidRPr="009D2537" w:rsidRDefault="000B3828" w:rsidP="000B3828"/>
                    <w:bookmarkEnd w:id="1"/>
                    <w:p w14:paraId="1B69A465" w14:textId="0D0A8336" w:rsidR="000B3828" w:rsidRDefault="000B3828"/>
                  </w:txbxContent>
                </v:textbox>
                <w10:wrap type="square"/>
              </v:shape>
            </w:pict>
          </mc:Fallback>
        </mc:AlternateContent>
      </w:r>
    </w:p>
    <w:p w14:paraId="69140CCB" w14:textId="095AA183" w:rsidR="00684631" w:rsidRPr="00684631" w:rsidRDefault="000B3828" w:rsidP="00684631">
      <w:pPr>
        <w:rPr>
          <w:lang w:eastAsia="fr-FR"/>
        </w:rPr>
      </w:pPr>
      <w:r w:rsidRPr="009D2537">
        <w:rPr>
          <w:rFonts w:ascii="Marianne" w:eastAsia="MS Mincho" w:hAnsi="Marianne" w:cs="Arial"/>
          <w:noProof/>
          <w:color w:val="002060"/>
          <w:sz w:val="18"/>
          <w:szCs w:val="18"/>
        </w:rPr>
        <mc:AlternateContent>
          <mc:Choice Requires="wps">
            <w:drawing>
              <wp:anchor distT="0" distB="0" distL="114300" distR="114300" simplePos="0" relativeHeight="251664384" behindDoc="1" locked="0" layoutInCell="1" allowOverlap="1" wp14:anchorId="3C205230" wp14:editId="7BD8309C">
                <wp:simplePos x="0" y="0"/>
                <wp:positionH relativeFrom="margin">
                  <wp:posOffset>446736</wp:posOffset>
                </wp:positionH>
                <wp:positionV relativeFrom="page">
                  <wp:posOffset>1279856</wp:posOffset>
                </wp:positionV>
                <wp:extent cx="4915535" cy="6172200"/>
                <wp:effectExtent l="0" t="0" r="0" b="0"/>
                <wp:wrapNone/>
                <wp:docPr id="2" name="Rectangle 70"/>
                <wp:cNvGraphicFramePr/>
                <a:graphic xmlns:a="http://schemas.openxmlformats.org/drawingml/2006/main">
                  <a:graphicData uri="http://schemas.microsoft.com/office/word/2010/wordprocessingShape">
                    <wps:wsp>
                      <wps:cNvSpPr/>
                      <wps:spPr bwMode="auto">
                        <a:xfrm>
                          <a:off x="0" y="0"/>
                          <a:ext cx="4915535" cy="6172200"/>
                        </a:xfrm>
                        <a:prstGeom prst="rect">
                          <a:avLst/>
                        </a:prstGeom>
                        <a:solidFill>
                          <a:srgbClr val="46BFE0"/>
                        </a:solidFill>
                        <a:ln>
                          <a:noFill/>
                        </a:ln>
                        <a:effectLst/>
                      </wps:spPr>
                      <wps:bodyPr rot="0">
                        <a:prstTxWarp prst="textNoShape">
                          <a:avLst/>
                        </a:prstTxWarp>
                        <a:noAutofit/>
                      </wps:bodyPr>
                    </wps:wsp>
                  </a:graphicData>
                </a:graphic>
              </wp:anchor>
            </w:drawing>
          </mc:Choice>
          <mc:Fallback>
            <w:pict>
              <v:rect w14:anchorId="797514E7" id="Rectangle 70" o:spid="_x0000_s1026" style="position:absolute;margin-left:35.2pt;margin-top:100.8pt;width:387.05pt;height:486pt;z-index:-251652096;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" fillcolor="#46bfe0" stroked="f">
                <w10:wrap anchorx="margin" anchory="page"/>
              </v:rect>
            </w:pict>
          </mc:Fallback>
        </mc:AlternateContent>
      </w:r>
    </w:p>
    <w:p w14:paraId="62C46564" w14:textId="29BB6394" w:rsidR="0085478B" w:rsidRDefault="0085478B" w:rsidP="0085478B"/>
    <w:p w14:paraId="71FDAB55" w14:textId="77777777" w:rsidR="000B3828" w:rsidRDefault="000B3828" w:rsidP="0085478B">
      <w:pPr>
        <w:spacing w:after="0" w:line="240" w:lineRule="auto"/>
        <w:jc w:val="both"/>
        <w:rPr>
          <w:rFonts w:ascii="Marianne" w:eastAsia="Times New Roman" w:hAnsi="Marianne" w:cs="Times New Roman"/>
          <w:b/>
          <w:bCs/>
        </w:rPr>
      </w:pPr>
    </w:p>
    <w:p w14:paraId="1E9D68F0" w14:textId="24419353" w:rsidR="000B3828" w:rsidRDefault="000B3828" w:rsidP="0085478B">
      <w:pPr>
        <w:spacing w:after="0" w:line="240" w:lineRule="auto"/>
        <w:jc w:val="both"/>
        <w:rPr>
          <w:rFonts w:ascii="Marianne" w:eastAsia="Times New Roman" w:hAnsi="Marianne" w:cs="Times New Roman"/>
          <w:b/>
          <w:bCs/>
        </w:rPr>
      </w:pPr>
    </w:p>
    <w:p w14:paraId="0DDBC502" w14:textId="77777777" w:rsidR="000B3828" w:rsidRDefault="000B3828" w:rsidP="0085478B">
      <w:pPr>
        <w:spacing w:after="0" w:line="240" w:lineRule="auto"/>
        <w:jc w:val="both"/>
        <w:rPr>
          <w:rFonts w:ascii="Marianne" w:eastAsia="Times New Roman" w:hAnsi="Marianne" w:cs="Times New Roman"/>
          <w:b/>
          <w:bCs/>
        </w:rPr>
      </w:pPr>
    </w:p>
    <w:p w14:paraId="7BC912AB" w14:textId="5D4AA6E1" w:rsidR="000B3828" w:rsidRDefault="000B3828" w:rsidP="0085478B">
      <w:pPr>
        <w:spacing w:after="0" w:line="240" w:lineRule="auto"/>
        <w:jc w:val="both"/>
        <w:rPr>
          <w:rFonts w:ascii="Marianne" w:eastAsia="Times New Roman" w:hAnsi="Marianne" w:cs="Times New Roman"/>
          <w:b/>
          <w:bCs/>
        </w:rPr>
      </w:pPr>
    </w:p>
    <w:p w14:paraId="44E525A8" w14:textId="405BE7D3" w:rsidR="000B3828" w:rsidRDefault="000B3828" w:rsidP="0085478B">
      <w:pPr>
        <w:spacing w:after="0" w:line="240" w:lineRule="auto"/>
        <w:jc w:val="both"/>
        <w:rPr>
          <w:rFonts w:ascii="Marianne" w:eastAsia="Times New Roman" w:hAnsi="Marianne" w:cs="Times New Roman"/>
          <w:b/>
          <w:bCs/>
        </w:rPr>
      </w:pPr>
    </w:p>
    <w:p w14:paraId="7AAD883C" w14:textId="58BAE55A" w:rsidR="000B3828" w:rsidRDefault="000B3828" w:rsidP="0085478B">
      <w:pPr>
        <w:spacing w:after="0" w:line="240" w:lineRule="auto"/>
        <w:jc w:val="both"/>
        <w:rPr>
          <w:rFonts w:ascii="Marianne" w:eastAsia="Times New Roman" w:hAnsi="Marianne" w:cs="Times New Roman"/>
          <w:b/>
          <w:bCs/>
        </w:rPr>
      </w:pPr>
    </w:p>
    <w:p w14:paraId="1BE4B114" w14:textId="6A9A14C0" w:rsidR="000B3828" w:rsidRDefault="000B3828" w:rsidP="0085478B">
      <w:pPr>
        <w:spacing w:after="0" w:line="240" w:lineRule="auto"/>
        <w:jc w:val="both"/>
        <w:rPr>
          <w:rFonts w:ascii="Marianne" w:eastAsia="Times New Roman" w:hAnsi="Marianne" w:cs="Times New Roman"/>
          <w:b/>
          <w:bCs/>
        </w:rPr>
      </w:pPr>
    </w:p>
    <w:p w14:paraId="13C68832" w14:textId="15CF2532" w:rsidR="000B3828" w:rsidRDefault="000B3828" w:rsidP="0085478B">
      <w:pPr>
        <w:spacing w:after="0" w:line="240" w:lineRule="auto"/>
        <w:jc w:val="both"/>
        <w:rPr>
          <w:rFonts w:ascii="Marianne" w:eastAsia="Times New Roman" w:hAnsi="Marianne" w:cs="Times New Roman"/>
          <w:b/>
          <w:bCs/>
        </w:rPr>
      </w:pPr>
    </w:p>
    <w:p w14:paraId="0118851E" w14:textId="0C5D69C4" w:rsidR="000B3828" w:rsidRDefault="000B3828" w:rsidP="0085478B">
      <w:pPr>
        <w:spacing w:after="0" w:line="240" w:lineRule="auto"/>
        <w:jc w:val="both"/>
        <w:rPr>
          <w:rFonts w:ascii="Marianne" w:eastAsia="Times New Roman" w:hAnsi="Marianne" w:cs="Times New Roman"/>
          <w:b/>
          <w:bCs/>
        </w:rPr>
      </w:pPr>
    </w:p>
    <w:p w14:paraId="2F490AC6" w14:textId="77777777" w:rsidR="000B3828" w:rsidRDefault="000B3828" w:rsidP="0085478B">
      <w:pPr>
        <w:spacing w:after="0" w:line="240" w:lineRule="auto"/>
        <w:jc w:val="both"/>
        <w:rPr>
          <w:rFonts w:ascii="Marianne" w:eastAsia="Times New Roman" w:hAnsi="Marianne" w:cs="Times New Roman"/>
          <w:b/>
          <w:bCs/>
        </w:rPr>
      </w:pPr>
    </w:p>
    <w:p w14:paraId="4A08E9D7" w14:textId="77777777" w:rsidR="000B3828" w:rsidRDefault="000B3828" w:rsidP="0085478B">
      <w:pPr>
        <w:spacing w:after="0" w:line="240" w:lineRule="auto"/>
        <w:jc w:val="both"/>
        <w:rPr>
          <w:rFonts w:ascii="Marianne" w:eastAsia="Times New Roman" w:hAnsi="Marianne" w:cs="Times New Roman"/>
          <w:b/>
          <w:bCs/>
        </w:rPr>
      </w:pPr>
    </w:p>
    <w:p w14:paraId="37A2BD7B" w14:textId="77777777" w:rsidR="000B3828" w:rsidRDefault="000B3828" w:rsidP="0085478B">
      <w:pPr>
        <w:spacing w:after="0" w:line="240" w:lineRule="auto"/>
        <w:jc w:val="both"/>
        <w:rPr>
          <w:rFonts w:ascii="Marianne" w:eastAsia="Times New Roman" w:hAnsi="Marianne" w:cs="Times New Roman"/>
          <w:b/>
          <w:bCs/>
        </w:rPr>
      </w:pPr>
    </w:p>
    <w:p w14:paraId="715AF4E7" w14:textId="77777777" w:rsidR="000B3828" w:rsidRDefault="000B3828" w:rsidP="0085478B">
      <w:pPr>
        <w:spacing w:after="0" w:line="240" w:lineRule="auto"/>
        <w:jc w:val="both"/>
        <w:rPr>
          <w:rFonts w:ascii="Marianne" w:eastAsia="Times New Roman" w:hAnsi="Marianne" w:cs="Times New Roman"/>
          <w:b/>
          <w:bCs/>
        </w:rPr>
      </w:pPr>
    </w:p>
    <w:p w14:paraId="3B3DA09A" w14:textId="77777777" w:rsidR="000B3828" w:rsidRDefault="000B3828" w:rsidP="0085478B">
      <w:pPr>
        <w:spacing w:after="0" w:line="240" w:lineRule="auto"/>
        <w:jc w:val="both"/>
        <w:rPr>
          <w:rFonts w:ascii="Marianne" w:eastAsia="Times New Roman" w:hAnsi="Marianne" w:cs="Times New Roman"/>
          <w:b/>
          <w:bCs/>
        </w:rPr>
      </w:pPr>
    </w:p>
    <w:p w14:paraId="2D30DD7B" w14:textId="77777777" w:rsidR="000B3828" w:rsidRDefault="000B3828" w:rsidP="0085478B">
      <w:pPr>
        <w:spacing w:after="0" w:line="240" w:lineRule="auto"/>
        <w:jc w:val="both"/>
        <w:rPr>
          <w:rFonts w:ascii="Marianne" w:eastAsia="Times New Roman" w:hAnsi="Marianne" w:cs="Times New Roman"/>
          <w:b/>
          <w:bCs/>
        </w:rPr>
      </w:pPr>
    </w:p>
    <w:p w14:paraId="08649982" w14:textId="77777777" w:rsidR="000B3828" w:rsidRDefault="000B3828" w:rsidP="0085478B">
      <w:pPr>
        <w:spacing w:after="0" w:line="240" w:lineRule="auto"/>
        <w:jc w:val="both"/>
        <w:rPr>
          <w:rFonts w:ascii="Marianne" w:eastAsia="Times New Roman" w:hAnsi="Marianne" w:cs="Times New Roman"/>
          <w:b/>
          <w:bCs/>
        </w:rPr>
      </w:pPr>
    </w:p>
    <w:p w14:paraId="3DC35767" w14:textId="77777777" w:rsidR="000B3828" w:rsidRDefault="000B3828" w:rsidP="0085478B">
      <w:pPr>
        <w:spacing w:after="0" w:line="240" w:lineRule="auto"/>
        <w:jc w:val="both"/>
        <w:rPr>
          <w:rFonts w:ascii="Marianne" w:eastAsia="Times New Roman" w:hAnsi="Marianne" w:cs="Times New Roman"/>
          <w:b/>
          <w:bCs/>
        </w:rPr>
      </w:pPr>
    </w:p>
    <w:p w14:paraId="4426FCA9" w14:textId="77777777" w:rsidR="000B3828" w:rsidRDefault="000B3828" w:rsidP="0085478B">
      <w:pPr>
        <w:spacing w:after="0" w:line="240" w:lineRule="auto"/>
        <w:jc w:val="both"/>
        <w:rPr>
          <w:rFonts w:ascii="Marianne" w:eastAsia="Times New Roman" w:hAnsi="Marianne" w:cs="Times New Roman"/>
          <w:b/>
          <w:bCs/>
        </w:rPr>
      </w:pPr>
    </w:p>
    <w:p w14:paraId="70053314" w14:textId="77777777" w:rsidR="000B3828" w:rsidRDefault="000B3828" w:rsidP="0085478B">
      <w:pPr>
        <w:spacing w:after="0" w:line="240" w:lineRule="auto"/>
        <w:jc w:val="both"/>
        <w:rPr>
          <w:rFonts w:ascii="Marianne" w:eastAsia="Times New Roman" w:hAnsi="Marianne" w:cs="Times New Roman"/>
          <w:b/>
          <w:bCs/>
        </w:rPr>
      </w:pPr>
    </w:p>
    <w:p w14:paraId="283F52DC" w14:textId="77777777" w:rsidR="000B3828" w:rsidRDefault="000B3828" w:rsidP="0085478B">
      <w:pPr>
        <w:spacing w:after="0" w:line="240" w:lineRule="auto"/>
        <w:jc w:val="both"/>
        <w:rPr>
          <w:rFonts w:ascii="Marianne" w:eastAsia="Times New Roman" w:hAnsi="Marianne" w:cs="Times New Roman"/>
          <w:b/>
          <w:bCs/>
        </w:rPr>
      </w:pPr>
    </w:p>
    <w:p w14:paraId="4F1EF920" w14:textId="5FB83E42" w:rsidR="000B3828" w:rsidRDefault="000B3828" w:rsidP="0085478B">
      <w:pPr>
        <w:spacing w:after="0" w:line="240" w:lineRule="auto"/>
        <w:jc w:val="both"/>
        <w:rPr>
          <w:rFonts w:ascii="Marianne" w:eastAsia="Times New Roman" w:hAnsi="Marianne" w:cs="Times New Roman"/>
          <w:b/>
          <w:bCs/>
        </w:rPr>
      </w:pPr>
    </w:p>
    <w:p w14:paraId="51408F04" w14:textId="77777777" w:rsidR="000B3828" w:rsidRDefault="000B3828" w:rsidP="0085478B">
      <w:pPr>
        <w:spacing w:after="0" w:line="240" w:lineRule="auto"/>
        <w:jc w:val="both"/>
        <w:rPr>
          <w:rFonts w:ascii="Marianne" w:eastAsia="Times New Roman" w:hAnsi="Marianne" w:cs="Times New Roman"/>
          <w:b/>
          <w:bCs/>
        </w:rPr>
      </w:pPr>
    </w:p>
    <w:p w14:paraId="16610520" w14:textId="04ECFC5D" w:rsidR="000B3828" w:rsidRDefault="000B3828" w:rsidP="0085478B">
      <w:pPr>
        <w:spacing w:after="0" w:line="240" w:lineRule="auto"/>
        <w:jc w:val="both"/>
        <w:rPr>
          <w:rFonts w:ascii="Marianne" w:eastAsia="Times New Roman" w:hAnsi="Marianne" w:cs="Times New Roman"/>
          <w:b/>
          <w:bCs/>
        </w:rPr>
      </w:pPr>
    </w:p>
    <w:p w14:paraId="786B785F" w14:textId="77777777" w:rsidR="000B3828" w:rsidRDefault="000B3828" w:rsidP="0085478B">
      <w:pPr>
        <w:spacing w:after="0" w:line="240" w:lineRule="auto"/>
        <w:jc w:val="both"/>
        <w:rPr>
          <w:rFonts w:ascii="Marianne" w:eastAsia="Times New Roman" w:hAnsi="Marianne" w:cs="Times New Roman"/>
          <w:b/>
          <w:bCs/>
        </w:rPr>
      </w:pPr>
    </w:p>
    <w:p w14:paraId="6972D34C" w14:textId="77777777" w:rsidR="000B3828" w:rsidRDefault="000B3828" w:rsidP="0085478B">
      <w:pPr>
        <w:spacing w:after="0" w:line="240" w:lineRule="auto"/>
        <w:jc w:val="both"/>
        <w:rPr>
          <w:rFonts w:ascii="Marianne" w:eastAsia="Times New Roman" w:hAnsi="Marianne" w:cs="Times New Roman"/>
          <w:b/>
          <w:bCs/>
        </w:rPr>
      </w:pPr>
    </w:p>
    <w:p w14:paraId="0BEB6A4E" w14:textId="77777777" w:rsidR="000B3828" w:rsidRDefault="000B3828" w:rsidP="0085478B">
      <w:pPr>
        <w:spacing w:after="0" w:line="240" w:lineRule="auto"/>
        <w:jc w:val="both"/>
        <w:rPr>
          <w:rFonts w:ascii="Marianne" w:eastAsia="Times New Roman" w:hAnsi="Marianne" w:cs="Times New Roman"/>
          <w:b/>
          <w:bCs/>
        </w:rPr>
      </w:pPr>
    </w:p>
    <w:p w14:paraId="4F737E03" w14:textId="55FC8C6A" w:rsidR="000B3828" w:rsidRDefault="000B3828" w:rsidP="0085478B">
      <w:pPr>
        <w:spacing w:after="0" w:line="240" w:lineRule="auto"/>
        <w:jc w:val="both"/>
        <w:rPr>
          <w:rFonts w:ascii="Marianne" w:eastAsia="Times New Roman" w:hAnsi="Marianne" w:cs="Times New Roman"/>
          <w:b/>
          <w:bCs/>
        </w:rPr>
      </w:pPr>
    </w:p>
    <w:p w14:paraId="108AFFEE" w14:textId="0D2BCEF9" w:rsidR="000B3828" w:rsidRDefault="000B3828" w:rsidP="0085478B">
      <w:pPr>
        <w:spacing w:after="0" w:line="240" w:lineRule="auto"/>
        <w:jc w:val="both"/>
        <w:rPr>
          <w:rFonts w:ascii="Marianne" w:eastAsia="Times New Roman" w:hAnsi="Marianne" w:cs="Times New Roman"/>
          <w:b/>
          <w:bCs/>
        </w:rPr>
      </w:pPr>
    </w:p>
    <w:p w14:paraId="04FE93FC" w14:textId="054038D3" w:rsidR="000B3828" w:rsidRDefault="000B3828" w:rsidP="0085478B">
      <w:pPr>
        <w:spacing w:after="0" w:line="240" w:lineRule="auto"/>
        <w:jc w:val="both"/>
        <w:rPr>
          <w:rFonts w:ascii="Marianne" w:eastAsia="Times New Roman" w:hAnsi="Marianne" w:cs="Times New Roman"/>
          <w:b/>
          <w:bCs/>
        </w:rPr>
      </w:pPr>
    </w:p>
    <w:p w14:paraId="06C2CEDB" w14:textId="6D0E34FD" w:rsidR="000B3828" w:rsidRDefault="000B3828" w:rsidP="0085478B">
      <w:pPr>
        <w:spacing w:after="0" w:line="240" w:lineRule="auto"/>
        <w:jc w:val="both"/>
        <w:rPr>
          <w:rFonts w:ascii="Marianne" w:eastAsia="Times New Roman" w:hAnsi="Marianne" w:cs="Times New Roman"/>
          <w:b/>
          <w:bCs/>
        </w:rPr>
      </w:pPr>
    </w:p>
    <w:p w14:paraId="07500AED" w14:textId="77777777" w:rsidR="000B3828" w:rsidRDefault="000B3828" w:rsidP="0085478B">
      <w:pPr>
        <w:spacing w:after="0" w:line="240" w:lineRule="auto"/>
        <w:jc w:val="both"/>
        <w:rPr>
          <w:rFonts w:ascii="Marianne" w:eastAsia="Times New Roman" w:hAnsi="Marianne" w:cs="Times New Roman"/>
          <w:b/>
          <w:bCs/>
        </w:rPr>
      </w:pPr>
    </w:p>
    <w:p w14:paraId="71C80E84" w14:textId="5C30889D" w:rsidR="000B3828" w:rsidRDefault="000B3828" w:rsidP="0085478B">
      <w:pPr>
        <w:spacing w:after="0" w:line="240" w:lineRule="auto"/>
        <w:jc w:val="both"/>
        <w:rPr>
          <w:rFonts w:ascii="Marianne" w:eastAsia="Times New Roman" w:hAnsi="Marianne" w:cs="Times New Roman"/>
          <w:b/>
          <w:bCs/>
        </w:rPr>
      </w:pPr>
      <w:r w:rsidRPr="009D2537">
        <w:rPr>
          <w:rFonts w:ascii="Marianne" w:hAnsi="Marianne"/>
          <w:noProof/>
        </w:rPr>
        <w:drawing>
          <wp:anchor distT="0" distB="0" distL="114300" distR="114300" simplePos="0" relativeHeight="251668480" behindDoc="1" locked="0" layoutInCell="1" allowOverlap="1" wp14:anchorId="30043ADD" wp14:editId="0DEBFD9C">
            <wp:simplePos x="0" y="0"/>
            <wp:positionH relativeFrom="column">
              <wp:posOffset>4644583</wp:posOffset>
            </wp:positionH>
            <wp:positionV relativeFrom="paragraph">
              <wp:posOffset>134509</wp:posOffset>
            </wp:positionV>
            <wp:extent cx="1257661" cy="968400"/>
            <wp:effectExtent l="0" t="0" r="0" b="3175"/>
            <wp:wrapTight wrapText="bothSides">
              <wp:wrapPolygon edited="0">
                <wp:start x="0" y="0"/>
                <wp:lineTo x="0" y="21246"/>
                <wp:lineTo x="21273" y="21246"/>
                <wp:lineTo x="21273"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Justice_CMJN.jpg"/>
                    <pic:cNvPicPr/>
                  </pic:nvPicPr>
                  <pic:blipFill rotWithShape="1">
                    <a:blip r:embed="rId8" r:link="rId9" cstate="print">
                      <a:extLst>
                        <a:ext uri="{28A0092B-C50C-407E-A947-70E740481C1C}">
                          <a14:useLocalDpi xmlns:a14="http://schemas.microsoft.com/office/drawing/2010/main" val="0"/>
                        </a:ext>
                      </a:extLst>
                    </a:blip>
                    <a:srcRect l="9441" t="11552" r="6702" b="8845"/>
                    <a:stretch/>
                  </pic:blipFill>
                  <pic:spPr bwMode="auto">
                    <a:xfrm>
                      <a:off x="0" y="0"/>
                      <a:ext cx="1257661" cy="9684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4CCCC505" w14:textId="77777777" w:rsidR="000B3828" w:rsidRDefault="000B3828" w:rsidP="0085478B">
      <w:pPr>
        <w:spacing w:after="0" w:line="240" w:lineRule="auto"/>
        <w:jc w:val="both"/>
        <w:rPr>
          <w:rFonts w:ascii="Marianne" w:eastAsia="Times New Roman" w:hAnsi="Marianne" w:cs="Times New Roman"/>
          <w:b/>
          <w:bCs/>
        </w:rPr>
      </w:pPr>
    </w:p>
    <w:p w14:paraId="6B688528" w14:textId="4F25FA33" w:rsidR="000B3828" w:rsidRDefault="000B3828" w:rsidP="000B3828">
      <w:pPr>
        <w:spacing w:after="0" w:line="240" w:lineRule="auto"/>
        <w:jc w:val="right"/>
        <w:rPr>
          <w:rFonts w:ascii="Marianne" w:eastAsia="Times New Roman" w:hAnsi="Marianne" w:cs="Times New Roman"/>
          <w:b/>
          <w:bCs/>
        </w:rPr>
      </w:pPr>
    </w:p>
    <w:p w14:paraId="77E30C38" w14:textId="43C403BB" w:rsidR="000B3828" w:rsidRDefault="000B3828" w:rsidP="0085478B">
      <w:pPr>
        <w:spacing w:after="0" w:line="240" w:lineRule="auto"/>
        <w:jc w:val="both"/>
        <w:rPr>
          <w:rFonts w:ascii="Marianne" w:eastAsia="Times New Roman" w:hAnsi="Marianne" w:cs="Times New Roman"/>
          <w:b/>
          <w:bCs/>
        </w:rPr>
      </w:pPr>
    </w:p>
    <w:p w14:paraId="3C74B1CD" w14:textId="2B00E3D1" w:rsidR="000B3828" w:rsidRDefault="000B3828">
      <w:pPr>
        <w:rPr>
          <w:rFonts w:ascii="Marianne" w:eastAsia="Times New Roman" w:hAnsi="Marianne" w:cs="Times New Roman"/>
          <w:b/>
          <w:bCs/>
        </w:rPr>
      </w:pPr>
      <w:r>
        <w:rPr>
          <w:rFonts w:ascii="Marianne" w:eastAsia="Times New Roman" w:hAnsi="Marianne" w:cs="Times New Roman"/>
          <w:b/>
          <w:bCs/>
        </w:rPr>
        <w:br w:type="page"/>
      </w:r>
    </w:p>
    <w:p w14:paraId="23728944" w14:textId="2B00E3D1"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b/>
          <w:bCs/>
        </w:rPr>
        <w:lastRenderedPageBreak/>
        <w:t>L’État représenté par le</w:t>
      </w:r>
      <w:r w:rsidRPr="009C6715">
        <w:rPr>
          <w:rFonts w:ascii="Marianne" w:eastAsia="Times New Roman" w:hAnsi="Marianne" w:cs="Times New Roman"/>
        </w:rPr>
        <w:t xml:space="preserve"> </w:t>
      </w:r>
      <w:r w:rsidRPr="009C6715">
        <w:rPr>
          <w:rFonts w:ascii="Marianne" w:eastAsia="Times New Roman" w:hAnsi="Marianne" w:cs="Times New Roman"/>
          <w:b/>
          <w:bCs/>
        </w:rPr>
        <w:t>Ministère de la Justice,</w:t>
      </w:r>
      <w:r w:rsidRPr="009C6715">
        <w:rPr>
          <w:rFonts w:ascii="Marianne" w:eastAsia="Times New Roman" w:hAnsi="Marianne" w:cs="Times New Roman"/>
        </w:rPr>
        <w:t xml:space="preserve"> dont le siège est situé à Hôtel de </w:t>
      </w:r>
      <w:proofErr w:type="spellStart"/>
      <w:r w:rsidRPr="009C6715">
        <w:rPr>
          <w:rFonts w:ascii="Marianne" w:eastAsia="Times New Roman" w:hAnsi="Marianne" w:cs="Times New Roman"/>
        </w:rPr>
        <w:t>Bourvallais</w:t>
      </w:r>
      <w:proofErr w:type="spellEnd"/>
      <w:r w:rsidRPr="009C6715">
        <w:rPr>
          <w:rFonts w:ascii="Marianne" w:eastAsia="Times New Roman" w:hAnsi="Marianne" w:cs="Times New Roman"/>
        </w:rPr>
        <w:t>, 13 place Vendôme, 75001 Paris</w:t>
      </w:r>
      <w:r>
        <w:rPr>
          <w:rFonts w:ascii="Marianne" w:eastAsia="Times New Roman" w:hAnsi="Marianne" w:cs="Times New Roman"/>
        </w:rPr>
        <w:t xml:space="preserve">, </w:t>
      </w:r>
      <w:r w:rsidRPr="009C6715">
        <w:rPr>
          <w:rFonts w:ascii="Marianne" w:eastAsia="Times New Roman" w:hAnsi="Marianne" w:cs="Times New Roman"/>
        </w:rPr>
        <w:t xml:space="preserve">représenté par </w:t>
      </w:r>
      <w:r w:rsidR="00F176F0" w:rsidRPr="00F176F0">
        <w:rPr>
          <w:rFonts w:ascii="Marianne" w:eastAsia="Times New Roman" w:hAnsi="Marianne" w:cs="Times New Roman"/>
          <w:b/>
        </w:rPr>
        <w:t>Carine CHEVRIER</w:t>
      </w:r>
      <w:r w:rsidR="00F176F0">
        <w:rPr>
          <w:rFonts w:ascii="Marianne" w:eastAsia="Times New Roman" w:hAnsi="Marianne" w:cs="Times New Roman"/>
          <w:b/>
        </w:rPr>
        <w:t>, Secrétaire générale,</w:t>
      </w:r>
      <w:r w:rsidRPr="009C6715">
        <w:rPr>
          <w:rFonts w:ascii="Marianne" w:eastAsia="Times New Roman" w:hAnsi="Marianne" w:cs="Times New Roman"/>
        </w:rPr>
        <w:t xml:space="preserve"> au nom et pour le compte de l’État,</w:t>
      </w:r>
    </w:p>
    <w:p w14:paraId="7C08CAAB" w14:textId="5D479544"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w:t>
      </w:r>
      <w:proofErr w:type="gramStart"/>
      <w:r w:rsidRPr="009C6715">
        <w:rPr>
          <w:rFonts w:ascii="Marianne" w:eastAsia="Times New Roman" w:hAnsi="Marianne" w:cs="Times New Roman"/>
        </w:rPr>
        <w:t>ci</w:t>
      </w:r>
      <w:proofErr w:type="gramEnd"/>
      <w:r w:rsidRPr="009C6715">
        <w:rPr>
          <w:rFonts w:ascii="Marianne" w:eastAsia="Times New Roman" w:hAnsi="Marianne" w:cs="Times New Roman"/>
        </w:rPr>
        <w:t>-après, «</w:t>
      </w:r>
      <w:r w:rsidRPr="009C6715">
        <w:rPr>
          <w:rFonts w:ascii="Calibri" w:eastAsia="Times New Roman" w:hAnsi="Calibri" w:cs="Calibri"/>
        </w:rPr>
        <w:t> </w:t>
      </w:r>
      <w:r w:rsidRPr="009C6715">
        <w:rPr>
          <w:rFonts w:ascii="Marianne" w:eastAsia="Times New Roman" w:hAnsi="Marianne" w:cs="Times New Roman"/>
          <w:b/>
          <w:i/>
        </w:rPr>
        <w:t>le responsable de traitement</w:t>
      </w:r>
      <w:r w:rsidRPr="009C6715">
        <w:rPr>
          <w:rFonts w:ascii="Calibri" w:eastAsia="Times New Roman" w:hAnsi="Calibri" w:cs="Calibri"/>
        </w:rPr>
        <w:t> </w:t>
      </w:r>
      <w:r w:rsidRPr="009C6715">
        <w:rPr>
          <w:rFonts w:ascii="Marianne" w:eastAsia="Times New Roman" w:hAnsi="Marianne" w:cs="Marianne"/>
        </w:rPr>
        <w:t>»</w:t>
      </w:r>
      <w:r>
        <w:rPr>
          <w:rFonts w:ascii="Marianne" w:eastAsia="Times New Roman" w:hAnsi="Marianne" w:cs="Marianne"/>
        </w:rPr>
        <w:t xml:space="preserve"> ou « </w:t>
      </w:r>
      <w:r w:rsidRPr="00086346">
        <w:rPr>
          <w:rFonts w:ascii="Marianne" w:eastAsia="Times New Roman" w:hAnsi="Marianne" w:cs="Marianne"/>
          <w:i/>
        </w:rPr>
        <w:t>le ministère</w:t>
      </w:r>
      <w:r>
        <w:rPr>
          <w:rFonts w:ascii="Marianne" w:eastAsia="Times New Roman" w:hAnsi="Marianne" w:cs="Marianne"/>
          <w:i/>
        </w:rPr>
        <w:t> »</w:t>
      </w:r>
      <w:r w:rsidRPr="009C6715">
        <w:rPr>
          <w:rFonts w:ascii="Marianne" w:eastAsia="Times New Roman" w:hAnsi="Marianne" w:cs="Times New Roman"/>
        </w:rPr>
        <w:t>)</w:t>
      </w:r>
    </w:p>
    <w:p w14:paraId="78540192"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proofErr w:type="gramStart"/>
      <w:r w:rsidRPr="009C6715">
        <w:rPr>
          <w:rFonts w:ascii="Marianne" w:eastAsia="Times New Roman" w:hAnsi="Marianne" w:cs="Times New Roman"/>
        </w:rPr>
        <w:t>d'une</w:t>
      </w:r>
      <w:proofErr w:type="gramEnd"/>
      <w:r w:rsidRPr="009C6715">
        <w:rPr>
          <w:rFonts w:ascii="Marianne" w:eastAsia="Times New Roman" w:hAnsi="Marianne" w:cs="Times New Roman"/>
        </w:rPr>
        <w:t xml:space="preserve"> part,</w:t>
      </w:r>
    </w:p>
    <w:p w14:paraId="49CD3D31" w14:textId="77777777" w:rsidR="0085478B" w:rsidRPr="001451D2" w:rsidRDefault="0085478B" w:rsidP="0085478B">
      <w:pPr>
        <w:spacing w:before="100" w:beforeAutospacing="1" w:after="100" w:afterAutospacing="1" w:line="240" w:lineRule="auto"/>
        <w:jc w:val="both"/>
        <w:rPr>
          <w:rFonts w:ascii="Marianne" w:eastAsia="Times New Roman" w:hAnsi="Marianne" w:cs="Times New Roman"/>
          <w:b/>
        </w:rPr>
      </w:pPr>
      <w:r w:rsidRPr="001451D2">
        <w:rPr>
          <w:rFonts w:ascii="Marianne" w:eastAsia="Times New Roman" w:hAnsi="Marianne" w:cs="Times New Roman"/>
          <w:b/>
        </w:rPr>
        <w:t>ET</w:t>
      </w:r>
    </w:p>
    <w:p w14:paraId="61B16414" w14:textId="5F15CFB2" w:rsidR="0085478B" w:rsidRPr="009C6715" w:rsidRDefault="005231EA" w:rsidP="0085478B">
      <w:pPr>
        <w:spacing w:after="0" w:line="240" w:lineRule="auto"/>
        <w:jc w:val="both"/>
        <w:rPr>
          <w:rFonts w:ascii="Marianne" w:eastAsia="Times New Roman" w:hAnsi="Marianne" w:cs="Times New Roman"/>
        </w:rPr>
      </w:pPr>
      <w:r w:rsidRPr="005231EA">
        <w:rPr>
          <w:rFonts w:ascii="Marianne" w:eastAsia="Times New Roman" w:hAnsi="Marianne" w:cs="Times New Roman"/>
          <w:i/>
          <w:highlight w:val="yellow"/>
        </w:rPr>
        <w:t>[A compléter par le sous-traitant]</w:t>
      </w:r>
      <w:r w:rsidR="0085478B" w:rsidRPr="00462161">
        <w:rPr>
          <w:rFonts w:ascii="Marianne" w:eastAsia="Times New Roman" w:hAnsi="Marianne" w:cs="Times New Roman"/>
        </w:rPr>
        <w:t xml:space="preserve">, </w:t>
      </w:r>
      <w:r w:rsidR="00012A7D">
        <w:rPr>
          <w:rFonts w:ascii="Marianne" w:eastAsia="Times New Roman" w:hAnsi="Marianne" w:cs="Times New Roman"/>
        </w:rPr>
        <w:t xml:space="preserve">société au capital de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 xml:space="preserve"> euros </w:t>
      </w:r>
      <w:r w:rsidR="0085478B" w:rsidRPr="00462161">
        <w:rPr>
          <w:rFonts w:ascii="Marianne" w:eastAsia="Times New Roman" w:hAnsi="Marianne" w:cs="Times New Roman"/>
        </w:rPr>
        <w:t>dont le siège social est situé</w:t>
      </w:r>
      <w:r w:rsidR="0085478B">
        <w:rPr>
          <w:rFonts w:ascii="Marianne" w:eastAsia="Times New Roman" w:hAnsi="Marianne" w:cs="Times New Roman"/>
        </w:rPr>
        <w:t xml:space="preserve"> à</w:t>
      </w:r>
      <w:r w:rsidR="00012A7D">
        <w:rPr>
          <w:rFonts w:ascii="Marianne" w:eastAsia="Times New Roman" w:hAnsi="Marianne" w:cs="Times New Roman"/>
        </w:rPr>
        <w:t xml:space="preserve"> </w:t>
      </w:r>
      <w:r w:rsidR="00012A7D" w:rsidRPr="005231EA">
        <w:rPr>
          <w:rFonts w:ascii="Marianne" w:eastAsia="Times New Roman" w:hAnsi="Marianne" w:cs="Times New Roman"/>
          <w:i/>
          <w:highlight w:val="yellow"/>
        </w:rPr>
        <w:t>[</w:t>
      </w:r>
      <w:r w:rsidRPr="005231EA">
        <w:rPr>
          <w:rFonts w:ascii="Marianne" w:eastAsia="Times New Roman" w:hAnsi="Marianne" w:cs="Times New Roman"/>
          <w:i/>
          <w:highlight w:val="yellow"/>
        </w:rPr>
        <w:t>A compléter par le sous-traitant</w:t>
      </w:r>
      <w:r w:rsidR="00012A7D" w:rsidRPr="005231EA">
        <w:rPr>
          <w:rFonts w:ascii="Marianne" w:eastAsia="Times New Roman" w:hAnsi="Marianne" w:cs="Times New Roman"/>
          <w:i/>
          <w:highlight w:val="yellow"/>
        </w:rPr>
        <w:t>]</w:t>
      </w:r>
      <w:r w:rsidR="0085478B">
        <w:rPr>
          <w:rFonts w:ascii="Marianne" w:eastAsia="Times New Roman" w:hAnsi="Marianne" w:cs="Times New Roman"/>
        </w:rPr>
        <w:t>,</w:t>
      </w:r>
      <w:r w:rsidR="0085478B" w:rsidRPr="00462161">
        <w:rPr>
          <w:rFonts w:ascii="Marianne" w:eastAsia="Times New Roman" w:hAnsi="Marianne" w:cs="Times New Roman"/>
        </w:rPr>
        <w:t xml:space="preserve"> </w:t>
      </w:r>
      <w:r w:rsidR="00012A7D">
        <w:rPr>
          <w:rFonts w:ascii="Marianne" w:eastAsia="Times New Roman" w:hAnsi="Marianne" w:cs="Times New Roman"/>
        </w:rPr>
        <w:t xml:space="preserve">inscrite au RCS de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 xml:space="preserve"> sous le numéro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 xml:space="preserve">, </w:t>
      </w:r>
      <w:r w:rsidR="0085478B" w:rsidRPr="009C6715">
        <w:rPr>
          <w:rFonts w:ascii="Marianne" w:eastAsia="Times New Roman" w:hAnsi="Marianne" w:cs="Times New Roman"/>
        </w:rPr>
        <w:t xml:space="preserve">représenté par </w:t>
      </w:r>
      <w:r w:rsidR="00541E64" w:rsidRPr="005231EA">
        <w:rPr>
          <w:rFonts w:ascii="Marianne" w:eastAsia="Times New Roman" w:hAnsi="Marianne" w:cs="Times New Roman"/>
          <w:i/>
          <w:highlight w:val="yellow"/>
        </w:rPr>
        <w:t>[A compléter par le sous-traitant]</w:t>
      </w:r>
      <w:r w:rsidR="00541E64">
        <w:rPr>
          <w:rFonts w:ascii="Marianne" w:eastAsia="Times New Roman" w:hAnsi="Marianne" w:cs="Times New Roman"/>
          <w:i/>
        </w:rPr>
        <w:t xml:space="preserve"> </w:t>
      </w:r>
      <w:r w:rsidR="00012A7D">
        <w:rPr>
          <w:rFonts w:ascii="Marianne" w:eastAsia="Times New Roman" w:hAnsi="Marianne" w:cs="Times New Roman"/>
        </w:rPr>
        <w:t xml:space="preserve">agissant en qualité de </w:t>
      </w:r>
      <w:r w:rsidR="00541E64" w:rsidRPr="005231EA">
        <w:rPr>
          <w:rFonts w:ascii="Marianne" w:eastAsia="Times New Roman" w:hAnsi="Marianne" w:cs="Times New Roman"/>
          <w:i/>
          <w:highlight w:val="yellow"/>
        </w:rPr>
        <w:t>[A compléter par le sous-traitant]</w:t>
      </w:r>
      <w:r w:rsidR="00012A7D">
        <w:rPr>
          <w:rFonts w:ascii="Marianne" w:eastAsia="Times New Roman" w:hAnsi="Marianne" w:cs="Times New Roman"/>
        </w:rPr>
        <w:t>,</w:t>
      </w:r>
    </w:p>
    <w:p w14:paraId="6D5946F4" w14:textId="77777777"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w:t>
      </w:r>
      <w:proofErr w:type="gramStart"/>
      <w:r w:rsidRPr="009C6715">
        <w:rPr>
          <w:rFonts w:ascii="Marianne" w:eastAsia="Times New Roman" w:hAnsi="Marianne" w:cs="Times New Roman"/>
        </w:rPr>
        <w:t>ci</w:t>
      </w:r>
      <w:proofErr w:type="gramEnd"/>
      <w:r w:rsidRPr="009C6715">
        <w:rPr>
          <w:rFonts w:ascii="Marianne" w:eastAsia="Times New Roman" w:hAnsi="Marianne" w:cs="Times New Roman"/>
        </w:rPr>
        <w:t xml:space="preserve">-après, </w:t>
      </w:r>
      <w:r w:rsidRPr="009C6715">
        <w:rPr>
          <w:rFonts w:ascii="Marianne" w:eastAsia="Times New Roman" w:hAnsi="Marianne" w:cs="Times New Roman"/>
          <w:b/>
          <w:bCs/>
          <w:i/>
          <w:iCs/>
        </w:rPr>
        <w:t>«</w:t>
      </w:r>
      <w:r w:rsidRPr="009C6715">
        <w:rPr>
          <w:rFonts w:ascii="Calibri" w:eastAsia="Times New Roman" w:hAnsi="Calibri" w:cs="Calibri"/>
          <w:b/>
          <w:bCs/>
          <w:i/>
          <w:iCs/>
        </w:rPr>
        <w:t> </w:t>
      </w:r>
      <w:r w:rsidRPr="009C6715">
        <w:rPr>
          <w:rFonts w:ascii="Marianne" w:eastAsia="Times New Roman" w:hAnsi="Marianne" w:cs="Times New Roman"/>
          <w:b/>
          <w:bCs/>
          <w:i/>
          <w:iCs/>
        </w:rPr>
        <w:t xml:space="preserve">le sous-traitant </w:t>
      </w:r>
      <w:r w:rsidRPr="009C6715">
        <w:rPr>
          <w:rFonts w:ascii="Marianne" w:eastAsia="Times New Roman" w:hAnsi="Marianne" w:cs="Marianne"/>
          <w:b/>
          <w:bCs/>
          <w:i/>
          <w:iCs/>
        </w:rPr>
        <w:t>»</w:t>
      </w:r>
      <w:r w:rsidRPr="009C6715">
        <w:rPr>
          <w:rFonts w:ascii="Marianne" w:eastAsia="Times New Roman" w:hAnsi="Marianne" w:cs="Times New Roman"/>
        </w:rPr>
        <w:t>)</w:t>
      </w:r>
    </w:p>
    <w:p w14:paraId="1503E9DE" w14:textId="4EFCFF1A" w:rsidR="0085478B" w:rsidRDefault="0085478B" w:rsidP="0085478B">
      <w:pPr>
        <w:spacing w:before="100" w:beforeAutospacing="1" w:after="100" w:afterAutospacing="1" w:line="240" w:lineRule="auto"/>
        <w:jc w:val="both"/>
        <w:rPr>
          <w:rFonts w:ascii="Marianne" w:eastAsia="Times New Roman" w:hAnsi="Marianne" w:cs="Times New Roman"/>
        </w:rPr>
      </w:pPr>
      <w:proofErr w:type="gramStart"/>
      <w:r w:rsidRPr="009C6715">
        <w:rPr>
          <w:rFonts w:ascii="Marianne" w:eastAsia="Times New Roman" w:hAnsi="Marianne" w:cs="Times New Roman"/>
        </w:rPr>
        <w:t>d’autre</w:t>
      </w:r>
      <w:proofErr w:type="gramEnd"/>
      <w:r w:rsidRPr="009C6715">
        <w:rPr>
          <w:rFonts w:ascii="Marianne" w:eastAsia="Times New Roman" w:hAnsi="Marianne" w:cs="Times New Roman"/>
        </w:rPr>
        <w:t xml:space="preserve"> part,</w:t>
      </w:r>
    </w:p>
    <w:p w14:paraId="5AD36548" w14:textId="4A38585B" w:rsidR="00012A7D" w:rsidRDefault="00012A7D"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Ci-après collectivement désignés «</w:t>
      </w:r>
      <w:r>
        <w:rPr>
          <w:rFonts w:ascii="Calibri" w:eastAsia="Times New Roman" w:hAnsi="Calibri" w:cs="Calibri"/>
        </w:rPr>
        <w:t> </w:t>
      </w:r>
      <w:r w:rsidRPr="001451D2">
        <w:rPr>
          <w:rFonts w:ascii="Marianne" w:eastAsia="Times New Roman" w:hAnsi="Marianne" w:cs="Times New Roman"/>
          <w:b/>
          <w:i/>
        </w:rPr>
        <w:t>les parties</w:t>
      </w:r>
      <w:r>
        <w:rPr>
          <w:rFonts w:ascii="Calibri" w:eastAsia="Times New Roman" w:hAnsi="Calibri" w:cs="Calibri"/>
        </w:rPr>
        <w:t> </w:t>
      </w:r>
      <w:r>
        <w:rPr>
          <w:rFonts w:ascii="Marianne" w:eastAsia="Times New Roman" w:hAnsi="Marianne" w:cs="Marianne"/>
        </w:rPr>
        <w:t>»</w:t>
      </w:r>
      <w:r>
        <w:rPr>
          <w:rFonts w:ascii="Marianne" w:eastAsia="Times New Roman" w:hAnsi="Marianne" w:cs="Times New Roman"/>
        </w:rPr>
        <w:t>.</w:t>
      </w:r>
    </w:p>
    <w:p w14:paraId="6EA28993" w14:textId="77777777" w:rsidR="004B2036" w:rsidRDefault="004B2036" w:rsidP="0085478B">
      <w:pPr>
        <w:spacing w:before="100" w:beforeAutospacing="1" w:after="100" w:afterAutospacing="1" w:line="240" w:lineRule="auto"/>
        <w:jc w:val="both"/>
        <w:rPr>
          <w:rFonts w:ascii="Marianne" w:eastAsia="Times New Roman" w:hAnsi="Marianne" w:cs="Times New Roman"/>
        </w:rPr>
      </w:pPr>
    </w:p>
    <w:p w14:paraId="23463743" w14:textId="6BAAC856" w:rsidR="008B592A" w:rsidRPr="001451D2" w:rsidRDefault="008B592A" w:rsidP="001451D2">
      <w:pPr>
        <w:pStyle w:val="Paragraphedeliste"/>
        <w:numPr>
          <w:ilvl w:val="0"/>
          <w:numId w:val="6"/>
        </w:numPr>
        <w:spacing w:before="100" w:beforeAutospacing="1" w:after="100" w:afterAutospacing="1" w:line="240" w:lineRule="auto"/>
        <w:ind w:left="284" w:hanging="284"/>
        <w:jc w:val="both"/>
        <w:outlineLvl w:val="1"/>
        <w:rPr>
          <w:rFonts w:ascii="Marianne" w:eastAsia="Times New Roman" w:hAnsi="Marianne" w:cs="Times New Roman"/>
          <w:b/>
          <w:bCs/>
        </w:rPr>
      </w:pPr>
      <w:r w:rsidRPr="001451D2">
        <w:rPr>
          <w:rFonts w:ascii="Marianne" w:eastAsia="Times New Roman" w:hAnsi="Marianne" w:cs="Times New Roman"/>
          <w:b/>
          <w:bCs/>
        </w:rPr>
        <w:t>Définitions</w:t>
      </w:r>
    </w:p>
    <w:p w14:paraId="20BC7A69" w14:textId="6C4A3AB9" w:rsidR="00187A3B" w:rsidRPr="009C6715" w:rsidRDefault="00187A3B" w:rsidP="0085478B">
      <w:pPr>
        <w:spacing w:before="100" w:beforeAutospacing="1" w:after="100" w:afterAutospacing="1" w:line="240" w:lineRule="auto"/>
        <w:jc w:val="both"/>
        <w:rPr>
          <w:rFonts w:ascii="Marianne" w:eastAsia="Times New Roman" w:hAnsi="Marianne" w:cs="Times New Roman"/>
        </w:rPr>
      </w:pPr>
      <w:r w:rsidRPr="00187A3B">
        <w:rPr>
          <w:rFonts w:ascii="Marianne" w:eastAsia="Times New Roman" w:hAnsi="Marianne" w:cs="Times New Roman"/>
        </w:rPr>
        <w:t xml:space="preserve">Les termes </w:t>
      </w:r>
      <w:r w:rsidR="004B2036" w:rsidRPr="00187A3B">
        <w:rPr>
          <w:rFonts w:ascii="Marianne" w:eastAsia="Times New Roman" w:hAnsi="Marianne" w:cs="Times New Roman"/>
        </w:rPr>
        <w:t xml:space="preserve">« </w:t>
      </w:r>
      <w:r w:rsidR="004B2036">
        <w:rPr>
          <w:rFonts w:ascii="Marianne" w:eastAsia="Times New Roman" w:hAnsi="Marianne" w:cs="Times New Roman"/>
        </w:rPr>
        <w:t xml:space="preserve">données à caractère personnel », </w:t>
      </w:r>
      <w:r w:rsidR="004B2036" w:rsidRPr="00187A3B">
        <w:rPr>
          <w:rFonts w:ascii="Marianne" w:eastAsia="Times New Roman" w:hAnsi="Marianne" w:cs="Times New Roman"/>
        </w:rPr>
        <w:t>« traitement »</w:t>
      </w:r>
      <w:r w:rsidR="004B2036">
        <w:rPr>
          <w:rFonts w:ascii="Marianne" w:eastAsia="Times New Roman" w:hAnsi="Marianne" w:cs="Times New Roman"/>
        </w:rPr>
        <w:t>,</w:t>
      </w:r>
      <w:r w:rsidR="004B2036" w:rsidRPr="00187A3B">
        <w:rPr>
          <w:rFonts w:ascii="Marianne" w:eastAsia="Times New Roman" w:hAnsi="Marianne" w:cs="Times New Roman"/>
        </w:rPr>
        <w:t xml:space="preserve"> </w:t>
      </w:r>
      <w:r w:rsidR="004B2036">
        <w:rPr>
          <w:rFonts w:ascii="Marianne" w:eastAsia="Times New Roman" w:hAnsi="Marianne" w:cs="Times New Roman"/>
        </w:rPr>
        <w:t>« responsable de traitement » et « sous-traitant »</w:t>
      </w:r>
      <w:r w:rsidRPr="00187A3B">
        <w:rPr>
          <w:rFonts w:ascii="Marianne" w:eastAsia="Times New Roman" w:hAnsi="Marianne" w:cs="Times New Roman"/>
        </w:rPr>
        <w:t xml:space="preserve"> sont définis conformément à l’article 4 du </w:t>
      </w:r>
      <w:r w:rsidR="004B2036" w:rsidRPr="00393A19">
        <w:rPr>
          <w:rFonts w:ascii="Marianne" w:eastAsia="Times New Roman" w:hAnsi="Marianne" w:cs="Times New Roman"/>
          <w:bCs/>
          <w:iCs/>
        </w:rPr>
        <w:t>Règlement Général sur la Protection des Données</w:t>
      </w:r>
      <w:r w:rsidRPr="00187A3B">
        <w:rPr>
          <w:rFonts w:ascii="Marianne" w:eastAsia="Times New Roman" w:hAnsi="Marianne" w:cs="Times New Roman"/>
        </w:rPr>
        <w:t>.</w:t>
      </w:r>
    </w:p>
    <w:p w14:paraId="522F9A6D" w14:textId="765487A5" w:rsidR="0085478B" w:rsidRPr="009C6715" w:rsidRDefault="0085478B" w:rsidP="001451D2">
      <w:pPr>
        <w:pStyle w:val="Paragraphedeliste"/>
        <w:numPr>
          <w:ilvl w:val="0"/>
          <w:numId w:val="6"/>
        </w:numPr>
        <w:spacing w:before="100" w:beforeAutospacing="1" w:after="100" w:afterAutospacing="1" w:line="240" w:lineRule="auto"/>
        <w:ind w:left="284" w:hanging="284"/>
        <w:jc w:val="both"/>
        <w:outlineLvl w:val="1"/>
        <w:rPr>
          <w:rFonts w:ascii="Marianne" w:eastAsia="Times New Roman" w:hAnsi="Marianne" w:cs="Times New Roman"/>
          <w:b/>
          <w:bCs/>
        </w:rPr>
      </w:pPr>
      <w:r w:rsidRPr="009C6715">
        <w:rPr>
          <w:rFonts w:ascii="Marianne" w:eastAsia="Times New Roman" w:hAnsi="Marianne" w:cs="Times New Roman"/>
          <w:b/>
          <w:bCs/>
        </w:rPr>
        <w:t>Objet</w:t>
      </w:r>
    </w:p>
    <w:p w14:paraId="11436DF9" w14:textId="2FA896ED" w:rsidR="00A93DA5" w:rsidRPr="00A93DA5" w:rsidRDefault="00A93DA5" w:rsidP="00A93DA5">
      <w:pPr>
        <w:spacing w:before="100" w:beforeAutospacing="1" w:after="100" w:afterAutospacing="1" w:line="240" w:lineRule="auto"/>
        <w:jc w:val="both"/>
        <w:rPr>
          <w:rFonts w:ascii="Marianne" w:eastAsia="Times New Roman" w:hAnsi="Marianne" w:cs="Times New Roman"/>
        </w:rPr>
      </w:pPr>
      <w:r w:rsidRPr="00A93DA5">
        <w:rPr>
          <w:rFonts w:ascii="Marianne" w:eastAsia="Times New Roman" w:hAnsi="Marianne" w:cs="Times New Roman"/>
        </w:rPr>
        <w:t>La présente annexe est conclue en application de l’article VII.2 du CCAP de l’accord-cadre relatif à</w:t>
      </w:r>
      <w:r w:rsidRPr="00541E64">
        <w:rPr>
          <w:rFonts w:ascii="Marianne" w:eastAsia="Times New Roman" w:hAnsi="Marianne" w:cs="Times New Roman"/>
          <w:i/>
        </w:rPr>
        <w:t xml:space="preserve"> </w:t>
      </w:r>
      <w:r w:rsidR="00541E64" w:rsidRPr="00541E64">
        <w:rPr>
          <w:rFonts w:ascii="Marianne" w:eastAsia="Times New Roman" w:hAnsi="Marianne" w:cs="Times New Roman"/>
          <w:i/>
          <w:highlight w:val="green"/>
        </w:rPr>
        <w:t>[</w:t>
      </w:r>
      <w:r w:rsidR="00541E64" w:rsidRPr="00541E64">
        <w:rPr>
          <w:rFonts w:ascii="Marianne" w:hAnsi="Marianne"/>
          <w:i/>
          <w:highlight w:val="green"/>
        </w:rPr>
        <w:t>A compléter par le MINJUS</w:t>
      </w:r>
      <w:r w:rsidR="00541E64" w:rsidRPr="00541E64">
        <w:rPr>
          <w:rFonts w:ascii="Marianne" w:eastAsia="Times New Roman" w:hAnsi="Marianne" w:cs="Times New Roman"/>
          <w:i/>
          <w:highlight w:val="green"/>
        </w:rPr>
        <w:t xml:space="preserve"> avec </w:t>
      </w:r>
      <w:r w:rsidR="00541E64">
        <w:rPr>
          <w:rFonts w:ascii="Marianne" w:eastAsia="Times New Roman" w:hAnsi="Marianne" w:cs="Times New Roman"/>
          <w:i/>
          <w:highlight w:val="green"/>
        </w:rPr>
        <w:t xml:space="preserve">nom de l’accord-cadre, </w:t>
      </w:r>
      <w:r w:rsidR="00541E64" w:rsidRPr="00541E64">
        <w:rPr>
          <w:rFonts w:ascii="Marianne" w:eastAsia="Times New Roman" w:hAnsi="Marianne" w:cs="Times New Roman"/>
          <w:i/>
          <w:highlight w:val="green"/>
        </w:rPr>
        <w:t>n° de marché (long) et n° Chorus (court)]</w:t>
      </w:r>
      <w:r w:rsidR="00541E64" w:rsidRPr="00541E64">
        <w:rPr>
          <w:rFonts w:ascii="Marianne" w:eastAsia="Times New Roman" w:hAnsi="Marianne" w:cs="Times New Roman"/>
          <w:i/>
        </w:rPr>
        <w:t xml:space="preserve"> </w:t>
      </w:r>
      <w:r w:rsidRPr="00A93DA5">
        <w:rPr>
          <w:rFonts w:ascii="Marianne" w:eastAsia="Times New Roman" w:hAnsi="Marianne" w:cs="Times New Roman"/>
        </w:rPr>
        <w:t>dans le cadre d’une sous-traitance de traitement de données à caractère personnel.</w:t>
      </w:r>
    </w:p>
    <w:p w14:paraId="07442AF5"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Les présentes dispositions ont pour objet de définir les conditions dans lesquelles le sous-traitant s’engage à effectuer au nom et pour le compte du responsable de traitement les opérations de traitement de données à caractère personnel définies ci-après.</w:t>
      </w:r>
    </w:p>
    <w:p w14:paraId="5D30A6EF" w14:textId="58B191E1"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Dans le cadre de leurs relations contractuelles, les parties s’engagent à respecter la réglementation en vigueur applicable au traitement de données à caractère personnel et, en particulier, le règlement</w:t>
      </w:r>
      <w:r w:rsidRPr="009C6715">
        <w:rPr>
          <w:rFonts w:ascii="Calibri" w:eastAsia="Times New Roman" w:hAnsi="Calibri" w:cs="Calibri"/>
        </w:rPr>
        <w:t> </w:t>
      </w:r>
      <w:r w:rsidRPr="009C6715">
        <w:rPr>
          <w:rFonts w:ascii="Marianne" w:eastAsia="Times New Roman" w:hAnsi="Marianne" w:cs="Times New Roman"/>
        </w:rPr>
        <w:t>(UE) 2016/679 du Parlement europ</w:t>
      </w:r>
      <w:r w:rsidRPr="009C6715">
        <w:rPr>
          <w:rFonts w:ascii="Marianne" w:eastAsia="Times New Roman" w:hAnsi="Marianne" w:cs="Marianne"/>
        </w:rPr>
        <w:t>é</w:t>
      </w:r>
      <w:r w:rsidRPr="009C6715">
        <w:rPr>
          <w:rFonts w:ascii="Marianne" w:eastAsia="Times New Roman" w:hAnsi="Marianne" w:cs="Times New Roman"/>
        </w:rPr>
        <w:t xml:space="preserve">en et du Conseil du 27 avril 2016 </w:t>
      </w:r>
      <w:r w:rsidRPr="00393A19">
        <w:rPr>
          <w:rFonts w:ascii="Marianne" w:eastAsia="Times New Roman" w:hAnsi="Marianne" w:cs="Times New Roman"/>
        </w:rPr>
        <w:t>dit</w:t>
      </w:r>
      <w:r>
        <w:rPr>
          <w:rFonts w:ascii="Marianne" w:eastAsia="Times New Roman" w:hAnsi="Marianne" w:cs="Times New Roman"/>
          <w:bCs/>
          <w:iCs/>
        </w:rPr>
        <w:t xml:space="preserve"> </w:t>
      </w:r>
      <w:r w:rsidRPr="00393A19">
        <w:rPr>
          <w:rFonts w:ascii="Marianne" w:eastAsia="Times New Roman" w:hAnsi="Marianne" w:cs="Times New Roman"/>
          <w:bCs/>
          <w:iCs/>
        </w:rPr>
        <w:t>Règlement Général sur la Protection des Données</w:t>
      </w:r>
      <w:r>
        <w:rPr>
          <w:rFonts w:ascii="Marianne" w:eastAsia="Times New Roman" w:hAnsi="Marianne" w:cs="Times New Roman"/>
        </w:rPr>
        <w:t xml:space="preserve"> </w:t>
      </w:r>
      <w:r w:rsidRPr="009C6715">
        <w:rPr>
          <w:rFonts w:ascii="Marianne" w:eastAsia="Times New Roman" w:hAnsi="Marianne" w:cs="Times New Roman"/>
        </w:rPr>
        <w:t>(ci-apr</w:t>
      </w:r>
      <w:r w:rsidRPr="009C6715">
        <w:rPr>
          <w:rFonts w:ascii="Marianne" w:eastAsia="Times New Roman" w:hAnsi="Marianne" w:cs="Marianne"/>
        </w:rPr>
        <w:t>è</w:t>
      </w:r>
      <w:r>
        <w:rPr>
          <w:rFonts w:ascii="Marianne" w:eastAsia="Times New Roman" w:hAnsi="Marianne" w:cs="Times New Roman"/>
        </w:rPr>
        <w:t>s le</w:t>
      </w:r>
      <w:r w:rsidRPr="009C6715">
        <w:rPr>
          <w:rFonts w:ascii="Marianne" w:eastAsia="Times New Roman" w:hAnsi="Marianne" w:cs="Times New Roman"/>
        </w:rPr>
        <w:t xml:space="preserve"> </w:t>
      </w:r>
      <w:r w:rsidRPr="009C6715">
        <w:rPr>
          <w:rFonts w:ascii="Marianne" w:eastAsia="Times New Roman" w:hAnsi="Marianne" w:cs="Marianne"/>
        </w:rPr>
        <w:lastRenderedPageBreak/>
        <w:t>«</w:t>
      </w:r>
      <w:r w:rsidRPr="009C6715">
        <w:rPr>
          <w:rFonts w:ascii="Calibri" w:eastAsia="Times New Roman" w:hAnsi="Calibri" w:cs="Calibri"/>
        </w:rPr>
        <w:t> </w:t>
      </w:r>
      <w:r w:rsidRPr="003970FB">
        <w:rPr>
          <w:rFonts w:ascii="Marianne" w:eastAsia="Times New Roman" w:hAnsi="Marianne" w:cs="Times New Roman"/>
          <w:bCs/>
          <w:iCs/>
        </w:rPr>
        <w:t>RGPD</w:t>
      </w:r>
      <w:r w:rsidR="00D45332">
        <w:rPr>
          <w:rFonts w:ascii="Calibri" w:eastAsia="Times New Roman" w:hAnsi="Calibri" w:cs="Calibri"/>
          <w:b/>
          <w:bCs/>
          <w:i/>
          <w:iCs/>
        </w:rPr>
        <w:t> </w:t>
      </w:r>
      <w:r w:rsidRPr="009C6715">
        <w:rPr>
          <w:rFonts w:ascii="Marianne" w:eastAsia="Times New Roman" w:hAnsi="Marianne" w:cs="Times New Roman"/>
        </w:rPr>
        <w:t>»), la directive (UE) 2016/680 du Parlement européen et du Conseil du 27 avril 2016 ainsi que la loi n° 78-17 du 6 janvier 1978 modifiée relative à l'informatique, aux fichiers et aux libertés (ci-après</w:t>
      </w:r>
      <w:r>
        <w:rPr>
          <w:rFonts w:ascii="Marianne" w:eastAsia="Times New Roman" w:hAnsi="Marianne" w:cs="Times New Roman"/>
        </w:rPr>
        <w:t xml:space="preserve"> la</w:t>
      </w:r>
      <w:r w:rsidRPr="009C6715">
        <w:rPr>
          <w:rFonts w:ascii="Marianne" w:eastAsia="Times New Roman" w:hAnsi="Marianne" w:cs="Times New Roman"/>
        </w:rPr>
        <w:t xml:space="preserve"> loi « </w:t>
      </w:r>
      <w:r w:rsidRPr="003970FB">
        <w:rPr>
          <w:rFonts w:ascii="Marianne" w:eastAsia="Times New Roman" w:hAnsi="Marianne" w:cs="Times New Roman"/>
        </w:rPr>
        <w:t>Informatique et Libertés</w:t>
      </w:r>
      <w:r w:rsidRPr="009C6715">
        <w:rPr>
          <w:rFonts w:ascii="Marianne" w:eastAsia="Times New Roman" w:hAnsi="Marianne" w:cs="Times New Roman"/>
        </w:rPr>
        <w:t xml:space="preserve"> »).</w:t>
      </w:r>
    </w:p>
    <w:p w14:paraId="2E8105ED" w14:textId="301AEF43" w:rsidR="0085478B" w:rsidRDefault="0085478B" w:rsidP="0085478B">
      <w:pPr>
        <w:spacing w:before="100" w:beforeAutospacing="1" w:after="0" w:line="240" w:lineRule="auto"/>
        <w:jc w:val="both"/>
        <w:rPr>
          <w:rFonts w:ascii="Marianne" w:eastAsia="Times New Roman" w:hAnsi="Marianne" w:cs="Times New Roman"/>
        </w:rPr>
      </w:pPr>
      <w:r w:rsidRPr="009C6715">
        <w:rPr>
          <w:rFonts w:ascii="Marianne" w:eastAsia="Times New Roman" w:hAnsi="Marianne" w:cs="Times New Roman"/>
        </w:rPr>
        <w:t>Ainsi, la présente convention est conclue en application des dispositions du paragraphe 3 de l’article 28 du RGPD, et le cas échéant de l’article 96 de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qui imposent de définir l’objet et la durée du traitement de données à caractère personnel, sa nature et sa finalité, le type de données à caractère personnel, les catégories de personnes concernées ainsi que les droits et les obligations du responsable de traitement.</w:t>
      </w:r>
    </w:p>
    <w:p w14:paraId="19642E40" w14:textId="77777777" w:rsidR="00AF4351" w:rsidRDefault="00AF4351" w:rsidP="0085478B">
      <w:pPr>
        <w:spacing w:before="100" w:beforeAutospacing="1" w:after="0" w:line="240" w:lineRule="auto"/>
        <w:jc w:val="both"/>
        <w:rPr>
          <w:rFonts w:ascii="Marianne" w:eastAsia="Times New Roman" w:hAnsi="Marianne" w:cs="Times New Roman"/>
        </w:rPr>
      </w:pPr>
      <w:r w:rsidRPr="00AF4351">
        <w:rPr>
          <w:rFonts w:ascii="Marianne" w:eastAsia="Times New Roman" w:hAnsi="Marianne" w:cs="Times New Roman"/>
        </w:rPr>
        <w:t>Les appendices 1, 2 et 3 font partie intégrante de la présente annexe.</w:t>
      </w:r>
    </w:p>
    <w:p w14:paraId="28328300" w14:textId="6C75B542" w:rsidR="0085478B" w:rsidRPr="00C00F7E"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C00F7E">
        <w:rPr>
          <w:rFonts w:ascii="Marianne" w:eastAsia="Times New Roman" w:hAnsi="Marianne" w:cs="Times New Roman"/>
          <w:b/>
          <w:bCs/>
        </w:rPr>
        <w:t>Description du traitement faisant l’objet de la sous-traitance</w:t>
      </w:r>
    </w:p>
    <w:p w14:paraId="34D85AD0" w14:textId="7239B08A" w:rsidR="0085478B" w:rsidRDefault="0085478B" w:rsidP="0085478B">
      <w:pPr>
        <w:spacing w:before="100" w:beforeAutospacing="1" w:after="100" w:afterAutospacing="1" w:line="240" w:lineRule="auto"/>
        <w:jc w:val="both"/>
        <w:rPr>
          <w:rFonts w:ascii="Marianne" w:eastAsia="Times New Roman" w:hAnsi="Marianne" w:cs="Times New Roman"/>
        </w:rPr>
      </w:pPr>
      <w:r w:rsidRPr="00C00F7E">
        <w:rPr>
          <w:rFonts w:ascii="Marianne" w:eastAsia="Times New Roman" w:hAnsi="Marianne" w:cs="Times New Roman"/>
        </w:rPr>
        <w:t>Le sous-traitant est autorisé à traiter au nom et pour le compte du responsable de traitement les données à caractère personnel nécessaires pour fournir les services précisés dans les documents du marché.</w:t>
      </w:r>
    </w:p>
    <w:p w14:paraId="2A369891" w14:textId="549FF537" w:rsidR="006218B4" w:rsidRDefault="006218B4" w:rsidP="0085478B">
      <w:pPr>
        <w:spacing w:before="100" w:beforeAutospacing="1" w:after="100" w:afterAutospacing="1" w:line="240" w:lineRule="auto"/>
        <w:jc w:val="both"/>
        <w:rPr>
          <w:rFonts w:ascii="Marianne" w:eastAsia="Times New Roman" w:hAnsi="Marianne" w:cs="Times New Roman"/>
        </w:rPr>
      </w:pPr>
      <w:r w:rsidRPr="006218B4">
        <w:rPr>
          <w:rFonts w:ascii="Marianne" w:eastAsia="Times New Roman" w:hAnsi="Marianne" w:cs="Times New Roman"/>
        </w:rPr>
        <w:t>Le détail des opérations de traitement, et notamment les catégories de données à caractère personnel et les finalités du traitement pour lesquelles les données à caractère personnel sont traitées pour le compte du responsable du traitement, sont précisés à l’a</w:t>
      </w:r>
      <w:r w:rsidR="005042AD">
        <w:rPr>
          <w:rFonts w:ascii="Marianne" w:eastAsia="Times New Roman" w:hAnsi="Marianne" w:cs="Times New Roman"/>
        </w:rPr>
        <w:t>ppendice</w:t>
      </w:r>
      <w:r w:rsidRPr="006218B4">
        <w:rPr>
          <w:rFonts w:ascii="Marianne" w:eastAsia="Times New Roman" w:hAnsi="Marianne" w:cs="Times New Roman"/>
        </w:rPr>
        <w:t xml:space="preserve"> </w:t>
      </w:r>
      <w:r w:rsidR="009C3EA7">
        <w:rPr>
          <w:rFonts w:ascii="Marianne" w:eastAsia="Times New Roman" w:hAnsi="Marianne" w:cs="Times New Roman"/>
        </w:rPr>
        <w:t>1</w:t>
      </w:r>
      <w:r w:rsidRPr="006218B4">
        <w:rPr>
          <w:rFonts w:ascii="Marianne" w:eastAsia="Times New Roman" w:hAnsi="Marianne" w:cs="Times New Roman"/>
        </w:rPr>
        <w:t>.</w:t>
      </w:r>
    </w:p>
    <w:p w14:paraId="27A6E7E4" w14:textId="79D3B8AA" w:rsidR="0085478B" w:rsidRPr="009C6715"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Durée du contrat</w:t>
      </w:r>
    </w:p>
    <w:p w14:paraId="491AE7E0" w14:textId="5E0D7F0C" w:rsidR="0085478B" w:rsidRDefault="00547712" w:rsidP="0085478B">
      <w:pPr>
        <w:spacing w:after="0" w:line="240" w:lineRule="auto"/>
        <w:jc w:val="both"/>
        <w:rPr>
          <w:rFonts w:ascii="Marianne" w:eastAsia="Times New Roman" w:hAnsi="Marianne" w:cs="Times New Roman"/>
        </w:rPr>
      </w:pPr>
      <w:r>
        <w:rPr>
          <w:rFonts w:ascii="Marianne" w:eastAsia="Times New Roman" w:hAnsi="Marianne" w:cs="Times New Roman"/>
        </w:rPr>
        <w:t>Les présentes clauses</w:t>
      </w:r>
      <w:r w:rsidR="00247716" w:rsidRPr="009C6715">
        <w:rPr>
          <w:rFonts w:ascii="Marianne" w:eastAsia="Times New Roman" w:hAnsi="Marianne" w:cs="Times New Roman"/>
        </w:rPr>
        <w:t xml:space="preserve"> </w:t>
      </w:r>
      <w:r w:rsidR="0085478B" w:rsidRPr="009C6715">
        <w:rPr>
          <w:rFonts w:ascii="Marianne" w:eastAsia="Times New Roman" w:hAnsi="Marianne" w:cs="Times New Roman"/>
        </w:rPr>
        <w:t>entre</w:t>
      </w:r>
      <w:r>
        <w:rPr>
          <w:rFonts w:ascii="Marianne" w:eastAsia="Times New Roman" w:hAnsi="Marianne" w:cs="Times New Roman"/>
        </w:rPr>
        <w:t>nt</w:t>
      </w:r>
      <w:r w:rsidR="0085478B" w:rsidRPr="009C6715">
        <w:rPr>
          <w:rFonts w:ascii="Marianne" w:eastAsia="Times New Roman" w:hAnsi="Marianne" w:cs="Times New Roman"/>
        </w:rPr>
        <w:t xml:space="preserve"> en vigueur à la date de </w:t>
      </w:r>
      <w:r w:rsidR="00C638FA">
        <w:rPr>
          <w:rFonts w:ascii="Marianne" w:eastAsia="Times New Roman" w:hAnsi="Marianne" w:cs="Times New Roman"/>
        </w:rPr>
        <w:t>leur</w:t>
      </w:r>
      <w:r w:rsidR="00C638FA" w:rsidRPr="009C6715">
        <w:rPr>
          <w:rFonts w:ascii="Marianne" w:eastAsia="Times New Roman" w:hAnsi="Marianne" w:cs="Times New Roman"/>
        </w:rPr>
        <w:t xml:space="preserve"> </w:t>
      </w:r>
      <w:r w:rsidR="0085478B" w:rsidRPr="009C6715">
        <w:rPr>
          <w:rFonts w:ascii="Marianne" w:eastAsia="Times New Roman" w:hAnsi="Marianne" w:cs="Times New Roman"/>
        </w:rPr>
        <w:t xml:space="preserve">signature </w:t>
      </w:r>
      <w:r w:rsidR="0085478B">
        <w:rPr>
          <w:rFonts w:ascii="Marianne" w:eastAsia="Times New Roman" w:hAnsi="Marianne" w:cs="Times New Roman"/>
        </w:rPr>
        <w:t xml:space="preserve">par les parties </w:t>
      </w:r>
      <w:r w:rsidR="0085478B" w:rsidRPr="009C6715">
        <w:rPr>
          <w:rFonts w:ascii="Marianne" w:eastAsia="Times New Roman" w:hAnsi="Marianne" w:cs="Times New Roman"/>
        </w:rPr>
        <w:t>et pour la durée de validité du marché.</w:t>
      </w:r>
    </w:p>
    <w:p w14:paraId="46CFE047" w14:textId="6646B4CF" w:rsidR="00305342" w:rsidRDefault="00305342" w:rsidP="0085478B">
      <w:pPr>
        <w:spacing w:after="0" w:line="240" w:lineRule="auto"/>
        <w:jc w:val="both"/>
        <w:rPr>
          <w:rFonts w:ascii="Marianne" w:eastAsia="Times New Roman" w:hAnsi="Marianne" w:cs="Times New Roman"/>
        </w:rPr>
      </w:pPr>
    </w:p>
    <w:p w14:paraId="41935579" w14:textId="507518CE" w:rsidR="00305342" w:rsidRDefault="00305342" w:rsidP="0085478B">
      <w:pPr>
        <w:spacing w:after="0" w:line="240" w:lineRule="auto"/>
        <w:jc w:val="both"/>
        <w:rPr>
          <w:rFonts w:ascii="Marianne" w:eastAsia="Times New Roman" w:hAnsi="Marianne" w:cs="Times New Roman"/>
        </w:rPr>
      </w:pPr>
      <w:r>
        <w:rPr>
          <w:rFonts w:ascii="Marianne" w:eastAsia="Times New Roman" w:hAnsi="Marianne" w:cs="Times New Roman"/>
        </w:rPr>
        <w:t>Les présentes clauses sont</w:t>
      </w:r>
      <w:r w:rsidRPr="0065545A">
        <w:rPr>
          <w:rFonts w:ascii="Marianne" w:eastAsia="Times New Roman" w:hAnsi="Marianne" w:cs="Times New Roman"/>
        </w:rPr>
        <w:t xml:space="preserve"> renouvelable</w:t>
      </w:r>
      <w:r>
        <w:rPr>
          <w:rFonts w:ascii="Marianne" w:eastAsia="Times New Roman" w:hAnsi="Marianne" w:cs="Times New Roman"/>
        </w:rPr>
        <w:t>s</w:t>
      </w:r>
      <w:r w:rsidRPr="0065545A">
        <w:rPr>
          <w:rFonts w:ascii="Marianne" w:eastAsia="Times New Roman" w:hAnsi="Marianne" w:cs="Times New Roman"/>
        </w:rPr>
        <w:t xml:space="preserve"> par tacite reconduction pour une durée identique, sauf dénonciation par l’une ou l’autre des parties, en respectant un préavis</w:t>
      </w:r>
      <w:r>
        <w:rPr>
          <w:rFonts w:ascii="Marianne" w:eastAsia="Times New Roman" w:hAnsi="Marianne" w:cs="Times New Roman"/>
        </w:rPr>
        <w:t xml:space="preserve"> </w:t>
      </w:r>
      <w:r w:rsidRPr="0065545A">
        <w:rPr>
          <w:rFonts w:ascii="Marianne" w:eastAsia="Times New Roman" w:hAnsi="Marianne" w:cs="Times New Roman"/>
        </w:rPr>
        <w:t>de six mois avant la date de renouvellement du contrat, par lettre recommandée avec demande d’avis de réception</w:t>
      </w:r>
      <w:r>
        <w:rPr>
          <w:rFonts w:ascii="Marianne" w:eastAsia="Times New Roman" w:hAnsi="Marianne" w:cs="Times New Roman"/>
        </w:rPr>
        <w:t>.</w:t>
      </w:r>
    </w:p>
    <w:p w14:paraId="3AFC3C0B" w14:textId="2D205244" w:rsidR="0085478B" w:rsidRPr="009C6715" w:rsidRDefault="0085478B" w:rsidP="0085478B">
      <w:pPr>
        <w:spacing w:after="0" w:line="240" w:lineRule="auto"/>
        <w:jc w:val="both"/>
        <w:rPr>
          <w:rFonts w:ascii="Marianne" w:eastAsia="Times New Roman" w:hAnsi="Marianne" w:cs="Times New Roman"/>
        </w:rPr>
      </w:pPr>
    </w:p>
    <w:p w14:paraId="79984FE1" w14:textId="5AD26F2C" w:rsidR="0085478B" w:rsidRPr="009C6715"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Obligations du sous-traitant vis-à-vis du responsable de traitement</w:t>
      </w:r>
    </w:p>
    <w:p w14:paraId="633D5B6E"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s'engage à :</w:t>
      </w:r>
    </w:p>
    <w:p w14:paraId="43E96BFE" w14:textId="492355C4" w:rsidR="0085478B" w:rsidRPr="009C6715" w:rsidRDefault="0085478B" w:rsidP="0085478B">
      <w:pPr>
        <w:numPr>
          <w:ilvl w:val="0"/>
          <w:numId w:val="1"/>
        </w:numPr>
        <w:spacing w:before="100" w:beforeAutospacing="1" w:after="100" w:afterAutospacing="1" w:line="240" w:lineRule="auto"/>
        <w:ind w:left="714" w:hanging="357"/>
        <w:jc w:val="both"/>
        <w:rPr>
          <w:rFonts w:ascii="Marianne" w:eastAsia="Times New Roman" w:hAnsi="Marianne" w:cs="Times New Roman"/>
        </w:rPr>
      </w:pPr>
      <w:r w:rsidRPr="009C6715">
        <w:rPr>
          <w:rFonts w:ascii="Marianne" w:eastAsia="Times New Roman" w:hAnsi="Marianne" w:cs="Times New Roman"/>
        </w:rPr>
        <w:t>Traiter les données</w:t>
      </w:r>
      <w:r w:rsidR="006A3B0C">
        <w:rPr>
          <w:rFonts w:ascii="Calibri" w:eastAsia="Times New Roman" w:hAnsi="Calibri" w:cs="Calibri"/>
        </w:rPr>
        <w:t xml:space="preserve"> </w:t>
      </w:r>
      <w:r w:rsidRPr="009C6715">
        <w:rPr>
          <w:rFonts w:ascii="Marianne" w:eastAsia="Times New Roman" w:hAnsi="Marianne" w:cs="Times New Roman"/>
          <w:b/>
          <w:bCs/>
        </w:rPr>
        <w:t>uniquement pour les seules finalités</w:t>
      </w:r>
      <w:r w:rsidR="006A3B0C">
        <w:rPr>
          <w:rFonts w:ascii="Calibri" w:eastAsia="Times New Roman" w:hAnsi="Calibri" w:cs="Calibri"/>
        </w:rPr>
        <w:t xml:space="preserve"> </w:t>
      </w:r>
      <w:r w:rsidRPr="009C6715">
        <w:rPr>
          <w:rFonts w:ascii="Marianne" w:eastAsia="Times New Roman" w:hAnsi="Marianne" w:cs="Times New Roman"/>
        </w:rPr>
        <w:t>qui font l</w:t>
      </w:r>
      <w:r w:rsidRPr="009C6715">
        <w:rPr>
          <w:rFonts w:ascii="Marianne" w:eastAsia="Times New Roman" w:hAnsi="Marianne" w:cs="Marianne"/>
        </w:rPr>
        <w:t>’</w:t>
      </w:r>
      <w:r w:rsidRPr="009C6715">
        <w:rPr>
          <w:rFonts w:ascii="Marianne" w:eastAsia="Times New Roman" w:hAnsi="Marianne" w:cs="Times New Roman"/>
        </w:rPr>
        <w:t>objet de la sous-traitance.</w:t>
      </w:r>
    </w:p>
    <w:p w14:paraId="6CE0D1BA" w14:textId="0D146B92" w:rsidR="0085478B" w:rsidRPr="009C6715" w:rsidRDefault="0085478B" w:rsidP="0085478B">
      <w:pPr>
        <w:numPr>
          <w:ilvl w:val="0"/>
          <w:numId w:val="1"/>
        </w:numPr>
        <w:spacing w:before="100" w:beforeAutospacing="1" w:after="100" w:afterAutospacing="1" w:line="240" w:lineRule="auto"/>
        <w:ind w:left="714" w:hanging="357"/>
        <w:jc w:val="both"/>
        <w:rPr>
          <w:rFonts w:ascii="Marianne" w:eastAsia="Times New Roman" w:hAnsi="Marianne" w:cs="Times New Roman"/>
        </w:rPr>
      </w:pPr>
      <w:r w:rsidRPr="009C6715">
        <w:rPr>
          <w:rFonts w:ascii="Marianne" w:eastAsia="Times New Roman" w:hAnsi="Marianne" w:cs="Times New Roman"/>
        </w:rPr>
        <w:t>Traiter les données</w:t>
      </w:r>
      <w:r w:rsidR="006A3B0C">
        <w:rPr>
          <w:rFonts w:ascii="Calibri" w:eastAsia="Times New Roman" w:hAnsi="Calibri" w:cs="Calibri"/>
        </w:rPr>
        <w:t xml:space="preserve"> </w:t>
      </w:r>
      <w:r w:rsidRPr="009C6715">
        <w:rPr>
          <w:rFonts w:ascii="Marianne" w:eastAsia="Times New Roman" w:hAnsi="Marianne" w:cs="Times New Roman"/>
          <w:b/>
          <w:bCs/>
        </w:rPr>
        <w:t>conformément aux instructions documentées</w:t>
      </w:r>
      <w:r w:rsidR="006A3B0C">
        <w:rPr>
          <w:rFonts w:ascii="Calibri" w:eastAsia="Times New Roman" w:hAnsi="Calibri" w:cs="Calibri"/>
        </w:rPr>
        <w:t xml:space="preserve"> </w:t>
      </w:r>
      <w:r w:rsidRPr="009C6715">
        <w:rPr>
          <w:rFonts w:ascii="Marianne" w:eastAsia="Times New Roman" w:hAnsi="Marianne" w:cs="Times New Roman"/>
        </w:rPr>
        <w:t xml:space="preserve">du responsable de traitement. Si le sous-traitant est tenu de procéder à un </w:t>
      </w:r>
      <w:r w:rsidRPr="009C6715">
        <w:rPr>
          <w:rFonts w:ascii="Marianne" w:eastAsia="Times New Roman" w:hAnsi="Marianne" w:cs="Times New Roman"/>
        </w:rPr>
        <w:lastRenderedPageBreak/>
        <w:t>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07DAC057" w14:textId="52AAEADF" w:rsidR="0085478B" w:rsidRPr="009C6715" w:rsidRDefault="0085478B" w:rsidP="0085478B">
      <w:pPr>
        <w:numPr>
          <w:ilvl w:val="0"/>
          <w:numId w:val="1"/>
        </w:numPr>
        <w:spacing w:before="100" w:beforeAutospacing="1" w:after="100" w:afterAutospacing="1" w:line="240" w:lineRule="auto"/>
        <w:ind w:left="714" w:hanging="357"/>
        <w:jc w:val="both"/>
        <w:rPr>
          <w:rFonts w:ascii="Marianne" w:eastAsia="Times New Roman" w:hAnsi="Marianne" w:cs="Times New Roman"/>
        </w:rPr>
      </w:pPr>
      <w:r w:rsidRPr="009C6715">
        <w:rPr>
          <w:rFonts w:ascii="Marianne" w:eastAsia="Times New Roman" w:hAnsi="Marianne" w:cs="Times New Roman"/>
          <w:b/>
          <w:bCs/>
        </w:rPr>
        <w:t>Garantir la</w:t>
      </w:r>
      <w:r w:rsidRPr="009C6715">
        <w:rPr>
          <w:rFonts w:ascii="Calibri" w:eastAsia="Times New Roman" w:hAnsi="Calibri" w:cs="Calibri"/>
          <w:b/>
          <w:bCs/>
        </w:rPr>
        <w:t> </w:t>
      </w:r>
      <w:r w:rsidRPr="009C6715">
        <w:rPr>
          <w:rFonts w:ascii="Marianne" w:eastAsia="Times New Roman" w:hAnsi="Marianne" w:cs="Times New Roman"/>
          <w:b/>
          <w:bCs/>
        </w:rPr>
        <w:t>confidentialit</w:t>
      </w:r>
      <w:r w:rsidRPr="009C6715">
        <w:rPr>
          <w:rFonts w:ascii="Marianne" w:eastAsia="Times New Roman" w:hAnsi="Marianne" w:cs="Marianne"/>
          <w:b/>
          <w:bCs/>
        </w:rPr>
        <w:t>é</w:t>
      </w:r>
      <w:r w:rsidR="006A3B0C">
        <w:rPr>
          <w:rFonts w:ascii="Calibri" w:eastAsia="Times New Roman" w:hAnsi="Calibri" w:cs="Calibri"/>
        </w:rPr>
        <w:t xml:space="preserve"> </w:t>
      </w:r>
      <w:r w:rsidRPr="009C6715">
        <w:rPr>
          <w:rFonts w:ascii="Marianne" w:eastAsia="Times New Roman" w:hAnsi="Marianne" w:cs="Times New Roman"/>
        </w:rPr>
        <w:t>des donn</w:t>
      </w:r>
      <w:r w:rsidRPr="009C6715">
        <w:rPr>
          <w:rFonts w:ascii="Marianne" w:eastAsia="Times New Roman" w:hAnsi="Marianne" w:cs="Marianne"/>
        </w:rPr>
        <w:t>é</w:t>
      </w:r>
      <w:r w:rsidRPr="009C6715">
        <w:rPr>
          <w:rFonts w:ascii="Marianne" w:eastAsia="Times New Roman" w:hAnsi="Marianne" w:cs="Times New Roman"/>
        </w:rPr>
        <w:t xml:space="preserve">es </w:t>
      </w:r>
      <w:r w:rsidRPr="009C6715">
        <w:rPr>
          <w:rFonts w:ascii="Marianne" w:eastAsia="Times New Roman" w:hAnsi="Marianne" w:cs="Marianne"/>
        </w:rPr>
        <w:t>à</w:t>
      </w:r>
      <w:r w:rsidRPr="009C6715">
        <w:rPr>
          <w:rFonts w:ascii="Marianne" w:eastAsia="Times New Roman" w:hAnsi="Marianne" w:cs="Times New Roman"/>
        </w:rPr>
        <w:t xml:space="preserve"> caract</w:t>
      </w:r>
      <w:r w:rsidRPr="009C6715">
        <w:rPr>
          <w:rFonts w:ascii="Marianne" w:eastAsia="Times New Roman" w:hAnsi="Marianne" w:cs="Marianne"/>
        </w:rPr>
        <w:t>è</w:t>
      </w:r>
      <w:r w:rsidRPr="009C6715">
        <w:rPr>
          <w:rFonts w:ascii="Marianne" w:eastAsia="Times New Roman" w:hAnsi="Marianne" w:cs="Times New Roman"/>
        </w:rPr>
        <w:t>re personnel trait</w:t>
      </w:r>
      <w:r w:rsidRPr="009C6715">
        <w:rPr>
          <w:rFonts w:ascii="Marianne" w:eastAsia="Times New Roman" w:hAnsi="Marianne" w:cs="Marianne"/>
        </w:rPr>
        <w:t>é</w:t>
      </w:r>
      <w:r w:rsidR="006A3B0C">
        <w:rPr>
          <w:rFonts w:ascii="Marianne" w:eastAsia="Times New Roman" w:hAnsi="Marianne" w:cs="Times New Roman"/>
        </w:rPr>
        <w:t xml:space="preserve">es dans le </w:t>
      </w:r>
      <w:r w:rsidRPr="009C6715">
        <w:rPr>
          <w:rFonts w:ascii="Marianne" w:eastAsia="Times New Roman" w:hAnsi="Marianne" w:cs="Times New Roman"/>
        </w:rPr>
        <w:t>cadre du pr</w:t>
      </w:r>
      <w:r w:rsidRPr="009C6715">
        <w:rPr>
          <w:rFonts w:ascii="Marianne" w:eastAsia="Times New Roman" w:hAnsi="Marianne" w:cs="Marianne"/>
        </w:rPr>
        <w:t>é</w:t>
      </w:r>
      <w:r w:rsidRPr="009C6715">
        <w:rPr>
          <w:rFonts w:ascii="Marianne" w:eastAsia="Times New Roman" w:hAnsi="Marianne" w:cs="Times New Roman"/>
        </w:rPr>
        <w:t>sent contrat.</w:t>
      </w:r>
    </w:p>
    <w:p w14:paraId="6E116F24" w14:textId="157B54FB" w:rsidR="0085478B" w:rsidRPr="009C6715" w:rsidRDefault="0085478B" w:rsidP="0085478B">
      <w:pPr>
        <w:numPr>
          <w:ilvl w:val="0"/>
          <w:numId w:val="1"/>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Veiller à ce que les</w:t>
      </w:r>
      <w:r w:rsidR="006A3B0C">
        <w:rPr>
          <w:rFonts w:ascii="Calibri" w:eastAsia="Times New Roman" w:hAnsi="Calibri" w:cs="Calibri"/>
        </w:rPr>
        <w:t xml:space="preserve"> </w:t>
      </w:r>
      <w:r w:rsidRPr="009C6715">
        <w:rPr>
          <w:rFonts w:ascii="Marianne" w:eastAsia="Times New Roman" w:hAnsi="Marianne" w:cs="Times New Roman"/>
          <w:b/>
          <w:bCs/>
        </w:rPr>
        <w:t>personnes autorisées à traiter les données à caractère personnel</w:t>
      </w:r>
      <w:r w:rsidR="006A3B0C">
        <w:rPr>
          <w:rFonts w:ascii="Calibri" w:eastAsia="Times New Roman" w:hAnsi="Calibri" w:cs="Calibri"/>
          <w:b/>
          <w:bCs/>
        </w:rPr>
        <w:t xml:space="preserve"> </w:t>
      </w:r>
      <w:r w:rsidRPr="009C6715">
        <w:rPr>
          <w:rFonts w:ascii="Marianne" w:eastAsia="Times New Roman" w:hAnsi="Marianne" w:cs="Times New Roman"/>
        </w:rPr>
        <w:t>en vertu du présent contrat</w:t>
      </w:r>
      <w:r w:rsidR="006A3B0C">
        <w:rPr>
          <w:rFonts w:ascii="Calibri" w:eastAsia="Times New Roman" w:hAnsi="Calibri" w:cs="Calibri"/>
        </w:rPr>
        <w:t xml:space="preserve"> </w:t>
      </w:r>
      <w:r w:rsidRPr="009C6715">
        <w:rPr>
          <w:rFonts w:ascii="Marianne" w:eastAsia="Times New Roman" w:hAnsi="Marianne" w:cs="Times New Roman"/>
        </w:rPr>
        <w:t>s</w:t>
      </w:r>
      <w:r w:rsidRPr="009C6715">
        <w:rPr>
          <w:rFonts w:ascii="Marianne" w:eastAsia="Times New Roman" w:hAnsi="Marianne" w:cs="Marianne"/>
        </w:rPr>
        <w:t>’</w:t>
      </w:r>
      <w:r w:rsidRPr="009C6715">
        <w:rPr>
          <w:rFonts w:ascii="Marianne" w:eastAsia="Times New Roman" w:hAnsi="Marianne" w:cs="Times New Roman"/>
        </w:rPr>
        <w:t xml:space="preserve">engagent </w:t>
      </w:r>
      <w:r w:rsidRPr="009C6715">
        <w:rPr>
          <w:rFonts w:ascii="Marianne" w:eastAsia="Times New Roman" w:hAnsi="Marianne" w:cs="Marianne"/>
        </w:rPr>
        <w:t>à</w:t>
      </w:r>
      <w:r w:rsidRPr="009C6715">
        <w:rPr>
          <w:rFonts w:ascii="Marianne" w:eastAsia="Times New Roman" w:hAnsi="Marianne" w:cs="Times New Roman"/>
        </w:rPr>
        <w:t xml:space="preserve"> respecter la</w:t>
      </w:r>
      <w:r w:rsidR="006A3B0C">
        <w:rPr>
          <w:rFonts w:ascii="Calibri" w:eastAsia="Times New Roman" w:hAnsi="Calibri" w:cs="Calibri"/>
        </w:rPr>
        <w:t xml:space="preserve"> </w:t>
      </w:r>
      <w:r w:rsidRPr="009C6715">
        <w:rPr>
          <w:rFonts w:ascii="Marianne" w:eastAsia="Times New Roman" w:hAnsi="Marianne" w:cs="Times New Roman"/>
        </w:rPr>
        <w:t>confidentialit</w:t>
      </w:r>
      <w:r w:rsidRPr="009C6715">
        <w:rPr>
          <w:rFonts w:ascii="Marianne" w:eastAsia="Times New Roman" w:hAnsi="Marianne" w:cs="Marianne"/>
        </w:rPr>
        <w:t>é</w:t>
      </w:r>
      <w:r w:rsidR="006A3B0C">
        <w:rPr>
          <w:rFonts w:ascii="Calibri" w:eastAsia="Times New Roman" w:hAnsi="Calibri" w:cs="Calibri"/>
        </w:rPr>
        <w:t xml:space="preserve"> </w:t>
      </w:r>
      <w:r w:rsidRPr="009C6715">
        <w:rPr>
          <w:rFonts w:ascii="Marianne" w:eastAsia="Times New Roman" w:hAnsi="Marianne" w:cs="Times New Roman"/>
        </w:rPr>
        <w:t xml:space="preserve">ou soient soumises </w:t>
      </w:r>
      <w:r w:rsidRPr="009C6715">
        <w:rPr>
          <w:rFonts w:ascii="Marianne" w:eastAsia="Times New Roman" w:hAnsi="Marianne" w:cs="Marianne"/>
        </w:rPr>
        <w:t>à</w:t>
      </w:r>
      <w:r w:rsidRPr="009C6715">
        <w:rPr>
          <w:rFonts w:ascii="Marianne" w:eastAsia="Times New Roman" w:hAnsi="Marianne" w:cs="Times New Roman"/>
        </w:rPr>
        <w:t xml:space="preserve"> une obligation l</w:t>
      </w:r>
      <w:r w:rsidRPr="009C6715">
        <w:rPr>
          <w:rFonts w:ascii="Marianne" w:eastAsia="Times New Roman" w:hAnsi="Marianne" w:cs="Marianne"/>
        </w:rPr>
        <w:t>é</w:t>
      </w:r>
      <w:r w:rsidRPr="009C6715">
        <w:rPr>
          <w:rFonts w:ascii="Marianne" w:eastAsia="Times New Roman" w:hAnsi="Marianne" w:cs="Times New Roman"/>
        </w:rPr>
        <w:t>gale appropri</w:t>
      </w:r>
      <w:r w:rsidRPr="009C6715">
        <w:rPr>
          <w:rFonts w:ascii="Marianne" w:eastAsia="Times New Roman" w:hAnsi="Marianne" w:cs="Marianne"/>
        </w:rPr>
        <w:t>é</w:t>
      </w:r>
      <w:r w:rsidRPr="009C6715">
        <w:rPr>
          <w:rFonts w:ascii="Marianne" w:eastAsia="Times New Roman" w:hAnsi="Marianne" w:cs="Times New Roman"/>
        </w:rPr>
        <w:t>e de confidentialit</w:t>
      </w:r>
      <w:r w:rsidRPr="009C6715">
        <w:rPr>
          <w:rFonts w:ascii="Marianne" w:eastAsia="Times New Roman" w:hAnsi="Marianne" w:cs="Marianne"/>
        </w:rPr>
        <w:t>é</w:t>
      </w:r>
      <w:r w:rsidR="006A3B0C">
        <w:rPr>
          <w:rFonts w:ascii="Calibri" w:eastAsia="Times New Roman" w:hAnsi="Calibri" w:cs="Calibri"/>
        </w:rPr>
        <w:t xml:space="preserve"> </w:t>
      </w:r>
      <w:r w:rsidRPr="009C6715">
        <w:rPr>
          <w:rFonts w:ascii="Marianne" w:eastAsia="Times New Roman" w:hAnsi="Marianne" w:cs="Times New Roman"/>
        </w:rPr>
        <w:t>et re</w:t>
      </w:r>
      <w:r w:rsidRPr="009C6715">
        <w:rPr>
          <w:rFonts w:ascii="Marianne" w:eastAsia="Times New Roman" w:hAnsi="Marianne" w:cs="Marianne"/>
        </w:rPr>
        <w:t>ç</w:t>
      </w:r>
      <w:r w:rsidRPr="009C6715">
        <w:rPr>
          <w:rFonts w:ascii="Marianne" w:eastAsia="Times New Roman" w:hAnsi="Marianne" w:cs="Times New Roman"/>
        </w:rPr>
        <w:t>oivent la</w:t>
      </w:r>
      <w:r w:rsidR="006A3B0C">
        <w:rPr>
          <w:rFonts w:ascii="Calibri" w:eastAsia="Times New Roman" w:hAnsi="Calibri" w:cs="Calibri"/>
        </w:rPr>
        <w:t xml:space="preserve"> </w:t>
      </w:r>
      <w:r w:rsidRPr="009C6715">
        <w:rPr>
          <w:rFonts w:ascii="Marianne" w:eastAsia="Times New Roman" w:hAnsi="Marianne" w:cs="Times New Roman"/>
        </w:rPr>
        <w:t>formation</w:t>
      </w:r>
      <w:r w:rsidR="006A3B0C">
        <w:rPr>
          <w:rFonts w:ascii="Calibri" w:eastAsia="Times New Roman" w:hAnsi="Calibri" w:cs="Calibri"/>
        </w:rPr>
        <w:t xml:space="preserve"> </w:t>
      </w:r>
      <w:r w:rsidRPr="009C6715">
        <w:rPr>
          <w:rFonts w:ascii="Marianne" w:eastAsia="Times New Roman" w:hAnsi="Marianne" w:cs="Times New Roman"/>
        </w:rPr>
        <w:t>n</w:t>
      </w:r>
      <w:r w:rsidRPr="009C6715">
        <w:rPr>
          <w:rFonts w:ascii="Marianne" w:eastAsia="Times New Roman" w:hAnsi="Marianne" w:cs="Marianne"/>
        </w:rPr>
        <w:t>é</w:t>
      </w:r>
      <w:r w:rsidRPr="009C6715">
        <w:rPr>
          <w:rFonts w:ascii="Marianne" w:eastAsia="Times New Roman" w:hAnsi="Marianne" w:cs="Times New Roman"/>
        </w:rPr>
        <w:t>cessaire en mati</w:t>
      </w:r>
      <w:r w:rsidRPr="009C6715">
        <w:rPr>
          <w:rFonts w:ascii="Marianne" w:eastAsia="Times New Roman" w:hAnsi="Marianne" w:cs="Marianne"/>
        </w:rPr>
        <w:t>è</w:t>
      </w:r>
      <w:r w:rsidRPr="009C6715">
        <w:rPr>
          <w:rFonts w:ascii="Marianne" w:eastAsia="Times New Roman" w:hAnsi="Marianne" w:cs="Times New Roman"/>
        </w:rPr>
        <w:t>re de protection des données à caractère personnel.</w:t>
      </w:r>
    </w:p>
    <w:p w14:paraId="2DE1B85B" w14:textId="486679A5" w:rsidR="0085478B" w:rsidRPr="009C6715" w:rsidRDefault="0085478B" w:rsidP="0085478B">
      <w:pPr>
        <w:numPr>
          <w:ilvl w:val="0"/>
          <w:numId w:val="1"/>
        </w:numPr>
        <w:spacing w:before="100" w:beforeAutospacing="1" w:after="100" w:afterAutospacing="1" w:line="240" w:lineRule="auto"/>
        <w:jc w:val="both"/>
        <w:rPr>
          <w:rFonts w:ascii="Marianne" w:eastAsia="Times New Roman" w:hAnsi="Marianne" w:cs="Times New Roman"/>
        </w:rPr>
      </w:pPr>
      <w:r w:rsidRPr="009C6715">
        <w:rPr>
          <w:rFonts w:ascii="Marianne" w:hAnsi="Marianne"/>
        </w:rPr>
        <w:t>Prendre en compte, s’agissant de ses outils, produits, applications ou services, les principes de</w:t>
      </w:r>
      <w:r w:rsidR="006A3B0C">
        <w:rPr>
          <w:rFonts w:ascii="Calibri" w:hAnsi="Calibri" w:cs="Calibri"/>
          <w:b/>
          <w:bCs/>
        </w:rPr>
        <w:t xml:space="preserve"> </w:t>
      </w:r>
      <w:r w:rsidRPr="009C6715">
        <w:rPr>
          <w:rFonts w:ascii="Marianne" w:hAnsi="Marianne"/>
          <w:b/>
          <w:bCs/>
        </w:rPr>
        <w:t>protection des donn</w:t>
      </w:r>
      <w:r w:rsidRPr="009C6715">
        <w:rPr>
          <w:rFonts w:ascii="Marianne" w:hAnsi="Marianne" w:cs="Marianne"/>
          <w:b/>
          <w:bCs/>
        </w:rPr>
        <w:t>é</w:t>
      </w:r>
      <w:r w:rsidRPr="009C6715">
        <w:rPr>
          <w:rFonts w:ascii="Marianne" w:hAnsi="Marianne"/>
          <w:b/>
          <w:bCs/>
        </w:rPr>
        <w:t>es d</w:t>
      </w:r>
      <w:r w:rsidRPr="009C6715">
        <w:rPr>
          <w:rFonts w:ascii="Marianne" w:hAnsi="Marianne" w:cs="Marianne"/>
          <w:b/>
          <w:bCs/>
        </w:rPr>
        <w:t>è</w:t>
      </w:r>
      <w:r w:rsidRPr="009C6715">
        <w:rPr>
          <w:rFonts w:ascii="Marianne" w:hAnsi="Marianne"/>
          <w:b/>
          <w:bCs/>
        </w:rPr>
        <w:t>s la conception</w:t>
      </w:r>
      <w:r w:rsidR="006A3B0C">
        <w:rPr>
          <w:rFonts w:ascii="Calibri" w:hAnsi="Calibri" w:cs="Calibri"/>
        </w:rPr>
        <w:t xml:space="preserve"> </w:t>
      </w:r>
      <w:r w:rsidRPr="009C6715">
        <w:rPr>
          <w:rFonts w:ascii="Marianne" w:hAnsi="Marianne"/>
        </w:rPr>
        <w:t>et de</w:t>
      </w:r>
      <w:r w:rsidR="006A3B0C">
        <w:rPr>
          <w:rFonts w:ascii="Calibri" w:hAnsi="Calibri" w:cs="Calibri"/>
          <w:b/>
          <w:bCs/>
        </w:rPr>
        <w:t xml:space="preserve"> </w:t>
      </w:r>
      <w:r w:rsidRPr="009C6715">
        <w:rPr>
          <w:rFonts w:ascii="Marianne" w:hAnsi="Marianne"/>
          <w:b/>
          <w:bCs/>
        </w:rPr>
        <w:t>protection des donn</w:t>
      </w:r>
      <w:r w:rsidRPr="009C6715">
        <w:rPr>
          <w:rFonts w:ascii="Marianne" w:hAnsi="Marianne" w:cs="Marianne"/>
          <w:b/>
          <w:bCs/>
        </w:rPr>
        <w:t>é</w:t>
      </w:r>
      <w:r w:rsidRPr="009C6715">
        <w:rPr>
          <w:rFonts w:ascii="Marianne" w:hAnsi="Marianne"/>
          <w:b/>
          <w:bCs/>
        </w:rPr>
        <w:t>es par d</w:t>
      </w:r>
      <w:r w:rsidRPr="009C6715">
        <w:rPr>
          <w:rFonts w:ascii="Marianne" w:hAnsi="Marianne" w:cs="Marianne"/>
          <w:b/>
          <w:bCs/>
        </w:rPr>
        <w:t>é</w:t>
      </w:r>
      <w:r w:rsidRPr="009C6715">
        <w:rPr>
          <w:rFonts w:ascii="Marianne" w:hAnsi="Marianne"/>
          <w:b/>
          <w:bCs/>
        </w:rPr>
        <w:t xml:space="preserve">faut </w:t>
      </w:r>
    </w:p>
    <w:p w14:paraId="476A53B3" w14:textId="77777777" w:rsidR="0085478B" w:rsidRPr="00C00F7E" w:rsidRDefault="0085478B" w:rsidP="0085478B">
      <w:pPr>
        <w:numPr>
          <w:ilvl w:val="0"/>
          <w:numId w:val="1"/>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Edicter à son personnel des directives relatives à la mise en œuvre des mesures prévues par la réglementation nationale et européenne relative à la protection des données à caractère personnel et à la démonstration du respect de cette dernière. L’application par le sous-traitant de codes de conduite ou de mécanismes de certification approuvés, voire d’indications données par un délégué à la protection des données peut servir à démontrer le respect des obligations incombant au responsable de traitement.</w:t>
      </w:r>
    </w:p>
    <w:p w14:paraId="5519CF4B" w14:textId="77777777" w:rsidR="0085478B"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Plus généralement, aucune donnée ne peut être utilisée, consultée, valorisée, modifiée et communiquée par le sous-traitant sans l'accord du responsable de traitement.</w:t>
      </w:r>
    </w:p>
    <w:p w14:paraId="5A326535" w14:textId="78DDB2F0" w:rsidR="0085478B" w:rsidRPr="003970FB"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3970FB">
        <w:rPr>
          <w:rFonts w:ascii="Marianne" w:eastAsia="Times New Roman" w:hAnsi="Marianne" w:cs="Times New Roman"/>
          <w:b/>
          <w:bCs/>
        </w:rPr>
        <w:t>Instructions</w:t>
      </w:r>
    </w:p>
    <w:p w14:paraId="5A6190D9" w14:textId="4D00875E"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Le sous-traitant est tenu de traiter les données à caractère personnel uniquement pour le compte du ministère et conformément aux instructions </w:t>
      </w:r>
      <w:r w:rsidR="00FF45D8">
        <w:rPr>
          <w:rFonts w:ascii="Marianne" w:eastAsia="Times New Roman" w:hAnsi="Marianne" w:cs="Times New Roman"/>
        </w:rPr>
        <w:t xml:space="preserve">documentées </w:t>
      </w:r>
      <w:r w:rsidRPr="009C6715">
        <w:rPr>
          <w:rFonts w:ascii="Marianne" w:eastAsia="Times New Roman" w:hAnsi="Marianne" w:cs="Times New Roman"/>
        </w:rPr>
        <w:t>de ce dernier.</w:t>
      </w:r>
    </w:p>
    <w:p w14:paraId="6BFEB291"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ministère donnera ses instructions, préalablement à la mise en œuvre du traitement et par écrit, sauf si l’urgence ou d’autres circonstances nécessitent que les instructions soient données à l’oral. Dans ce cas, le ministère les confirmera par écrit dans un délai raisonnable.</w:t>
      </w:r>
    </w:p>
    <w:p w14:paraId="2515476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ministère peut préciser et/ou compléter les instructions données et donner de nouvelles instructions.</w:t>
      </w:r>
    </w:p>
    <w:p w14:paraId="3C623063"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Si le sous-traitant considère qu’une instruction constitue une violation du règlement général sur la protection des données ou de toute autre disposition du droit de l’Union ou du droit des Etats membres relative à la protection des données, il en informe immédiatement le responsable de traitement. </w:t>
      </w:r>
    </w:p>
    <w:p w14:paraId="1DE70F3F" w14:textId="55D7CB29"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lastRenderedPageBreak/>
        <w:t xml:space="preserve">Règles relatives à la </w:t>
      </w:r>
      <w:r w:rsidR="006A4A76">
        <w:rPr>
          <w:rFonts w:ascii="Marianne" w:eastAsia="Times New Roman" w:hAnsi="Marianne" w:cs="Times New Roman"/>
          <w:b/>
          <w:bCs/>
        </w:rPr>
        <w:t>s</w:t>
      </w:r>
      <w:r w:rsidR="006A4A76" w:rsidRPr="009C6715">
        <w:rPr>
          <w:rFonts w:ascii="Marianne" w:eastAsia="Times New Roman" w:hAnsi="Marianne" w:cs="Times New Roman"/>
          <w:b/>
          <w:bCs/>
        </w:rPr>
        <w:t>ous</w:t>
      </w:r>
      <w:r w:rsidRPr="009C6715">
        <w:rPr>
          <w:rFonts w:ascii="Marianne" w:eastAsia="Times New Roman" w:hAnsi="Marianne" w:cs="Times New Roman"/>
          <w:b/>
          <w:bCs/>
        </w:rPr>
        <w:t>-traitance ultérieure</w:t>
      </w:r>
    </w:p>
    <w:p w14:paraId="4440B017" w14:textId="77F8C755" w:rsidR="0085478B"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Définition</w:t>
      </w:r>
      <w:r w:rsidRPr="009C6715">
        <w:rPr>
          <w:rFonts w:ascii="Calibri" w:eastAsia="Times New Roman" w:hAnsi="Calibri" w:cs="Calibri"/>
        </w:rPr>
        <w:t> </w:t>
      </w:r>
      <w:r w:rsidRPr="009C6715">
        <w:rPr>
          <w:rFonts w:ascii="Marianne" w:eastAsia="Times New Roman" w:hAnsi="Marianne" w:cs="Times New Roman"/>
        </w:rPr>
        <w:t xml:space="preserve">: un sous-traitant ultérieur signifie tout autre sous-traitant, engagé par le sous-traitant initial pour la fourniture des services ou d’une partie des services pour le </w:t>
      </w:r>
      <w:r w:rsidR="006A3B0C" w:rsidRPr="009C6715">
        <w:rPr>
          <w:rFonts w:ascii="Marianne" w:eastAsia="Times New Roman" w:hAnsi="Marianne" w:cs="Times New Roman"/>
        </w:rPr>
        <w:t>compte du ministère.</w:t>
      </w:r>
    </w:p>
    <w:p w14:paraId="5ADB2E96" w14:textId="1A05F976" w:rsidR="00713C42" w:rsidRDefault="0085478B" w:rsidP="0085478B">
      <w:pPr>
        <w:spacing w:before="100" w:beforeAutospacing="1" w:after="100" w:afterAutospacing="1" w:line="240" w:lineRule="auto"/>
        <w:jc w:val="both"/>
        <w:rPr>
          <w:rFonts w:ascii="Marianne" w:eastAsia="Times New Roman" w:hAnsi="Marianne" w:cs="Times New Roman"/>
        </w:rPr>
      </w:pPr>
      <w:r w:rsidRPr="00C00F7E">
        <w:rPr>
          <w:rFonts w:ascii="Marianne" w:eastAsia="Times New Roman" w:hAnsi="Marianne" w:cs="Times New Roman"/>
        </w:rPr>
        <w:t xml:space="preserve">Le sous-traitant </w:t>
      </w:r>
      <w:r w:rsidR="00976C14">
        <w:rPr>
          <w:rFonts w:ascii="Marianne" w:eastAsia="Times New Roman" w:hAnsi="Marianne" w:cs="Times New Roman"/>
        </w:rPr>
        <w:t xml:space="preserve">dispose de l’autorisation du responsable de traitement pour ce qui est du recrutement de sous-traitants ultérieurs sur la base d’une liste convenue en </w:t>
      </w:r>
      <w:r w:rsidR="00AF4351">
        <w:rPr>
          <w:rFonts w:ascii="Marianne" w:eastAsia="Times New Roman" w:hAnsi="Marianne" w:cs="Times New Roman"/>
        </w:rPr>
        <w:t>appendice</w:t>
      </w:r>
      <w:r w:rsidR="00976C14">
        <w:rPr>
          <w:rFonts w:ascii="Marianne" w:eastAsia="Times New Roman" w:hAnsi="Marianne" w:cs="Times New Roman"/>
        </w:rPr>
        <w:t xml:space="preserve"> </w:t>
      </w:r>
      <w:r w:rsidR="009C3EA7">
        <w:rPr>
          <w:rFonts w:ascii="Marianne" w:eastAsia="Times New Roman" w:hAnsi="Marianne" w:cs="Times New Roman"/>
        </w:rPr>
        <w:t>2</w:t>
      </w:r>
      <w:r w:rsidR="00FC524E">
        <w:rPr>
          <w:rFonts w:ascii="Marianne" w:eastAsia="Times New Roman" w:hAnsi="Marianne" w:cs="Times New Roman"/>
        </w:rPr>
        <w:t>.</w:t>
      </w:r>
    </w:p>
    <w:p w14:paraId="19CC5316" w14:textId="103A3577" w:rsidR="00713C42" w:rsidRDefault="00713C42"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Pour tout ajout ou modification au cours de la relation contractuelle, l</w:t>
      </w:r>
      <w:r w:rsidRPr="00BF2528">
        <w:rPr>
          <w:rFonts w:ascii="Marianne" w:eastAsia="Times New Roman" w:hAnsi="Marianne" w:cs="Times New Roman"/>
        </w:rPr>
        <w:t>e sous-traitant soumet la demande d’autorisation au moins</w:t>
      </w:r>
      <w:r w:rsidR="00541E64">
        <w:rPr>
          <w:rFonts w:ascii="Marianne" w:eastAsia="Times New Roman" w:hAnsi="Marianne" w:cs="Times New Roman"/>
        </w:rPr>
        <w:t xml:space="preserve"> </w:t>
      </w:r>
      <w:r w:rsidR="00541E64" w:rsidRPr="00541E64">
        <w:rPr>
          <w:rFonts w:ascii="Marianne" w:eastAsia="Times New Roman" w:hAnsi="Marianne" w:cs="Times New Roman"/>
          <w:i/>
          <w:highlight w:val="green"/>
        </w:rPr>
        <w:t>[</w:t>
      </w:r>
      <w:r w:rsidR="00541E64" w:rsidRPr="00541E64">
        <w:rPr>
          <w:rFonts w:ascii="Marianne" w:hAnsi="Marianne"/>
          <w:i/>
          <w:highlight w:val="green"/>
        </w:rPr>
        <w:t>A compléter par le MINJUS</w:t>
      </w:r>
      <w:r w:rsidR="00541E64">
        <w:rPr>
          <w:rFonts w:ascii="Marianne" w:hAnsi="Marianne"/>
          <w:i/>
          <w:highlight w:val="green"/>
        </w:rPr>
        <w:t>/MOA</w:t>
      </w:r>
      <w:r w:rsidR="00541E64">
        <w:rPr>
          <w:rFonts w:ascii="Calibri" w:hAnsi="Calibri" w:cs="Calibri"/>
          <w:i/>
          <w:highlight w:val="green"/>
        </w:rPr>
        <w:t> </w:t>
      </w:r>
      <w:r w:rsidR="00541E64">
        <w:rPr>
          <w:rFonts w:ascii="Marianne" w:hAnsi="Marianne"/>
          <w:i/>
          <w:highlight w:val="green"/>
        </w:rPr>
        <w:t>: préciser la durée</w:t>
      </w:r>
      <w:r w:rsidR="00541E64" w:rsidRPr="00541E64">
        <w:rPr>
          <w:rFonts w:ascii="Marianne" w:eastAsia="Times New Roman" w:hAnsi="Marianne" w:cs="Times New Roman"/>
          <w:i/>
          <w:highlight w:val="green"/>
        </w:rPr>
        <w:t>]</w:t>
      </w:r>
      <w:r w:rsidR="00541E64" w:rsidRPr="005231EA">
        <w:rPr>
          <w:rFonts w:ascii="Marianne" w:eastAsia="Times New Roman" w:hAnsi="Marianne" w:cs="Times New Roman"/>
        </w:rPr>
        <w:t xml:space="preserve"> </w:t>
      </w:r>
      <w:r w:rsidRPr="00BF2528">
        <w:rPr>
          <w:rFonts w:ascii="Marianne" w:eastAsia="Times New Roman" w:hAnsi="Marianne" w:cs="Times New Roman"/>
        </w:rPr>
        <w:t>avant le recrutement du sous-traitant ultérieur en question, ainsi que les informations nécessaires pour permettre au responsable d</w:t>
      </w:r>
      <w:r>
        <w:rPr>
          <w:rFonts w:ascii="Marianne" w:eastAsia="Times New Roman" w:hAnsi="Marianne" w:cs="Times New Roman"/>
        </w:rPr>
        <w:t>e</w:t>
      </w:r>
      <w:r w:rsidRPr="00BF2528">
        <w:rPr>
          <w:rFonts w:ascii="Marianne" w:eastAsia="Times New Roman" w:hAnsi="Marianne" w:cs="Times New Roman"/>
        </w:rPr>
        <w:t xml:space="preserve"> traitement de prendre une décision au sujet de l’autorisation.</w:t>
      </w:r>
      <w:r>
        <w:rPr>
          <w:rFonts w:ascii="Marianne" w:eastAsia="Times New Roman" w:hAnsi="Marianne" w:cs="Times New Roman"/>
        </w:rPr>
        <w:t xml:space="preserve"> La liste des sous-traitants ultérieurs autorisés par le responsable de traitement figure à </w:t>
      </w:r>
      <w:r w:rsidR="00AF4351">
        <w:rPr>
          <w:rFonts w:ascii="Marianne" w:eastAsia="Times New Roman" w:hAnsi="Marianne" w:cs="Times New Roman"/>
        </w:rPr>
        <w:t>l’appendice</w:t>
      </w:r>
      <w:r>
        <w:rPr>
          <w:rFonts w:ascii="Marianne" w:eastAsia="Times New Roman" w:hAnsi="Marianne" w:cs="Times New Roman"/>
        </w:rPr>
        <w:t xml:space="preserve"> 2 que les parties tiennent à jour.</w:t>
      </w:r>
    </w:p>
    <w:p w14:paraId="6B08C430" w14:textId="713B1322" w:rsidR="0085478B" w:rsidRDefault="00713C42"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En tout état de cause, l</w:t>
      </w:r>
      <w:r w:rsidRPr="00BF2528">
        <w:rPr>
          <w:rFonts w:ascii="Marianne" w:eastAsia="Times New Roman" w:hAnsi="Marianne" w:cs="Times New Roman"/>
        </w:rPr>
        <w:t xml:space="preserve">e </w:t>
      </w:r>
      <w:r w:rsidR="0085478B" w:rsidRPr="00BF2528">
        <w:rPr>
          <w:rFonts w:ascii="Marianne" w:eastAsia="Times New Roman" w:hAnsi="Marianne" w:cs="Times New Roman"/>
        </w:rPr>
        <w:t xml:space="preserve">sous-traitant n’est pas autorisé à sous-traiter à un sous-traitant ultérieur les opérations de traitement qu’il effectue pour le compte du responsable </w:t>
      </w:r>
      <w:r w:rsidR="00976C14" w:rsidRPr="00BF2528">
        <w:rPr>
          <w:rFonts w:ascii="Marianne" w:eastAsia="Times New Roman" w:hAnsi="Marianne" w:cs="Times New Roman"/>
        </w:rPr>
        <w:t>d</w:t>
      </w:r>
      <w:r w:rsidR="00976C14">
        <w:rPr>
          <w:rFonts w:ascii="Marianne" w:eastAsia="Times New Roman" w:hAnsi="Marianne" w:cs="Times New Roman"/>
        </w:rPr>
        <w:t>e</w:t>
      </w:r>
      <w:r w:rsidR="00976C14" w:rsidRPr="00BF2528">
        <w:rPr>
          <w:rFonts w:ascii="Marianne" w:eastAsia="Times New Roman" w:hAnsi="Marianne" w:cs="Times New Roman"/>
        </w:rPr>
        <w:t xml:space="preserve"> </w:t>
      </w:r>
      <w:r w:rsidR="0085478B" w:rsidRPr="00BF2528">
        <w:rPr>
          <w:rFonts w:ascii="Marianne" w:eastAsia="Times New Roman" w:hAnsi="Marianne" w:cs="Times New Roman"/>
        </w:rPr>
        <w:t>traitement en vertu des présentes clauses sans l’autorisation écrite</w:t>
      </w:r>
      <w:r w:rsidR="0085478B">
        <w:rPr>
          <w:rFonts w:ascii="Marianne" w:eastAsia="Times New Roman" w:hAnsi="Marianne" w:cs="Times New Roman"/>
        </w:rPr>
        <w:t>,</w:t>
      </w:r>
      <w:r w:rsidR="0085478B" w:rsidRPr="00BF2528">
        <w:rPr>
          <w:rFonts w:ascii="Marianne" w:eastAsia="Times New Roman" w:hAnsi="Marianne" w:cs="Times New Roman"/>
        </w:rPr>
        <w:t xml:space="preserve"> spécifique </w:t>
      </w:r>
      <w:r w:rsidR="0085478B">
        <w:rPr>
          <w:rFonts w:ascii="Marianne" w:eastAsia="Times New Roman" w:hAnsi="Marianne" w:cs="Times New Roman"/>
        </w:rPr>
        <w:t xml:space="preserve">et </w:t>
      </w:r>
      <w:r w:rsidR="0085478B" w:rsidRPr="00BF2528">
        <w:rPr>
          <w:rFonts w:ascii="Marianne" w:eastAsia="Times New Roman" w:hAnsi="Marianne" w:cs="Times New Roman"/>
        </w:rPr>
        <w:t xml:space="preserve">préalable du responsable </w:t>
      </w:r>
      <w:r w:rsidR="00976C14" w:rsidRPr="00BF2528">
        <w:rPr>
          <w:rFonts w:ascii="Marianne" w:eastAsia="Times New Roman" w:hAnsi="Marianne" w:cs="Times New Roman"/>
        </w:rPr>
        <w:t>d</w:t>
      </w:r>
      <w:r w:rsidR="00976C14">
        <w:rPr>
          <w:rFonts w:ascii="Marianne" w:eastAsia="Times New Roman" w:hAnsi="Marianne" w:cs="Times New Roman"/>
        </w:rPr>
        <w:t>e</w:t>
      </w:r>
      <w:r w:rsidR="00976C14" w:rsidRPr="00BF2528">
        <w:rPr>
          <w:rFonts w:ascii="Marianne" w:eastAsia="Times New Roman" w:hAnsi="Marianne" w:cs="Times New Roman"/>
        </w:rPr>
        <w:t xml:space="preserve"> </w:t>
      </w:r>
      <w:r w:rsidR="0085478B" w:rsidRPr="00BF2528">
        <w:rPr>
          <w:rFonts w:ascii="Marianne" w:eastAsia="Times New Roman" w:hAnsi="Marianne" w:cs="Times New Roman"/>
        </w:rPr>
        <w:t xml:space="preserve">traitement. </w:t>
      </w:r>
    </w:p>
    <w:p w14:paraId="066F1DB8" w14:textId="25649115" w:rsidR="0085478B" w:rsidRDefault="0085478B" w:rsidP="0085478B">
      <w:pPr>
        <w:spacing w:before="100" w:beforeAutospacing="1" w:after="100" w:afterAutospacing="1" w:line="240" w:lineRule="auto"/>
        <w:jc w:val="both"/>
        <w:rPr>
          <w:rFonts w:ascii="Marianne" w:eastAsia="Times New Roman" w:hAnsi="Marianne" w:cs="Times New Roman"/>
        </w:rPr>
      </w:pPr>
      <w:r w:rsidRPr="00521B42">
        <w:rPr>
          <w:rFonts w:ascii="Marianne" w:eastAsia="Times New Roman" w:hAnsi="Marianne" w:cs="Times New Roman"/>
        </w:rPr>
        <w:t xml:space="preserve">Lorsque le sous-traitant recrute un sous-traitant ultérieur pour mener des activités de traitement spécifiques (pour le compte du responsable </w:t>
      </w:r>
      <w:r w:rsidR="00B06F6B" w:rsidRPr="00521B42">
        <w:rPr>
          <w:rFonts w:ascii="Marianne" w:eastAsia="Times New Roman" w:hAnsi="Marianne" w:cs="Times New Roman"/>
        </w:rPr>
        <w:t>d</w:t>
      </w:r>
      <w:r w:rsidR="00B06F6B">
        <w:rPr>
          <w:rFonts w:ascii="Marianne" w:eastAsia="Times New Roman" w:hAnsi="Marianne" w:cs="Times New Roman"/>
        </w:rPr>
        <w:t>e</w:t>
      </w:r>
      <w:r w:rsidR="00B06F6B" w:rsidRPr="00521B42">
        <w:rPr>
          <w:rFonts w:ascii="Marianne" w:eastAsia="Times New Roman" w:hAnsi="Marianne" w:cs="Times New Roman"/>
        </w:rPr>
        <w:t xml:space="preserve"> </w:t>
      </w:r>
      <w:r w:rsidRPr="00521B42">
        <w:rPr>
          <w:rFonts w:ascii="Marianne" w:eastAsia="Times New Roman" w:hAnsi="Marianne" w:cs="Times New Roman"/>
        </w:rPr>
        <w:t>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du présent contrat</w:t>
      </w:r>
      <w:r>
        <w:rPr>
          <w:rFonts w:ascii="Marianne" w:eastAsia="Times New Roman" w:hAnsi="Marianne" w:cs="Times New Roman"/>
        </w:rPr>
        <w:t xml:space="preserve">, </w:t>
      </w:r>
      <w:r w:rsidRPr="00521B42">
        <w:rPr>
          <w:rFonts w:ascii="Marianne" w:eastAsia="Times New Roman" w:hAnsi="Marianne" w:cs="Times New Roman"/>
        </w:rPr>
        <w:t xml:space="preserve">du </w:t>
      </w:r>
      <w:r>
        <w:rPr>
          <w:rFonts w:ascii="Marianne" w:eastAsia="Times New Roman" w:hAnsi="Marianne" w:cs="Times New Roman"/>
        </w:rPr>
        <w:t>RGPD et de la loi « Informatique et Libertés »</w:t>
      </w:r>
      <w:r w:rsidRPr="00521B42">
        <w:rPr>
          <w:rFonts w:ascii="Marianne" w:eastAsia="Times New Roman" w:hAnsi="Marianne" w:cs="Times New Roman"/>
        </w:rPr>
        <w:t xml:space="preserve">. </w:t>
      </w:r>
    </w:p>
    <w:p w14:paraId="6FD3E067" w14:textId="12A86A95" w:rsidR="0085478B" w:rsidRDefault="0085478B" w:rsidP="0085478B">
      <w:pPr>
        <w:spacing w:before="100" w:beforeAutospacing="1" w:after="100" w:afterAutospacing="1" w:line="240" w:lineRule="auto"/>
        <w:jc w:val="both"/>
        <w:rPr>
          <w:rFonts w:ascii="Marianne" w:eastAsia="Times New Roman" w:hAnsi="Marianne" w:cs="Times New Roman"/>
        </w:rPr>
      </w:pPr>
      <w:r w:rsidRPr="00521B42">
        <w:rPr>
          <w:rFonts w:ascii="Marianne" w:eastAsia="Times New Roman" w:hAnsi="Marianne" w:cs="Times New Roman"/>
        </w:rPr>
        <w:t>En particulier, le sous-traitant initial s’assure</w:t>
      </w:r>
      <w:r w:rsidRPr="00C00F7E">
        <w:rPr>
          <w:rFonts w:ascii="Marianne" w:eastAsia="Times New Roman" w:hAnsi="Marianne" w:cs="Times New Roman"/>
        </w:rPr>
        <w:t xml:space="preserve"> que le sous-traitant ultérieur présente les mêmes garanties suffisantes quant à la mise en œuvre de mesures techniques et organisationnelles appropriées de manière à ce que le traitement réponde aux exigences des articles 28 du </w:t>
      </w:r>
      <w:r>
        <w:rPr>
          <w:rFonts w:ascii="Marianne" w:eastAsia="Times New Roman" w:hAnsi="Marianne" w:cs="Times New Roman"/>
        </w:rPr>
        <w:t>RGPD</w:t>
      </w:r>
      <w:r w:rsidRPr="00C00F7E">
        <w:rPr>
          <w:rFonts w:ascii="Marianne" w:eastAsia="Times New Roman" w:hAnsi="Marianne" w:cs="Times New Roman"/>
        </w:rPr>
        <w:t xml:space="preserve"> et 96 de la loi «</w:t>
      </w:r>
      <w:r>
        <w:rPr>
          <w:rFonts w:ascii="Marianne" w:eastAsia="Times New Roman" w:hAnsi="Marianne" w:cs="Times New Roman"/>
        </w:rPr>
        <w:t> </w:t>
      </w:r>
      <w:r w:rsidRPr="00C00F7E">
        <w:rPr>
          <w:rFonts w:ascii="Marianne" w:eastAsia="Times New Roman" w:hAnsi="Marianne" w:cs="Times New Roman"/>
        </w:rPr>
        <w:t>Informatique et Libertés</w:t>
      </w:r>
      <w:r>
        <w:rPr>
          <w:rFonts w:ascii="Marianne" w:eastAsia="Times New Roman" w:hAnsi="Marianne" w:cs="Times New Roman"/>
        </w:rPr>
        <w:t> </w:t>
      </w:r>
      <w:r w:rsidRPr="00C00F7E">
        <w:rPr>
          <w:rFonts w:ascii="Marianne" w:eastAsia="Times New Roman" w:hAnsi="Marianne" w:cs="Times New Roman"/>
        </w:rPr>
        <w:t xml:space="preserve">» le cas échéant. </w:t>
      </w:r>
    </w:p>
    <w:p w14:paraId="620D82DC" w14:textId="5FF0A06D" w:rsidR="00D01BB4" w:rsidRDefault="00D01BB4"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rPr>
        <w:t>À la demande du responsable d</w:t>
      </w:r>
      <w:r>
        <w:rPr>
          <w:rFonts w:ascii="Marianne" w:eastAsia="Times New Roman" w:hAnsi="Marianne" w:cs="Times New Roman"/>
        </w:rPr>
        <w:t>e</w:t>
      </w:r>
      <w:r w:rsidRPr="001451D2">
        <w:rPr>
          <w:rFonts w:ascii="Marianne" w:eastAsia="Times New Roman" w:hAnsi="Marianne" w:cs="Times New Roman"/>
        </w:rPr>
        <w:t xml:space="preserve"> traitement, le sous-traitant lui fournit une copie de ce contrat conclu avec le sous</w:t>
      </w:r>
      <w:r w:rsidR="00B06F6B">
        <w:rPr>
          <w:rFonts w:ascii="Marianne" w:eastAsia="Times New Roman" w:hAnsi="Marianne" w:cs="Times New Roman"/>
        </w:rPr>
        <w:t>-</w:t>
      </w:r>
      <w:r w:rsidRPr="001451D2">
        <w:rPr>
          <w:rFonts w:ascii="Marianne" w:eastAsia="Times New Roman" w:hAnsi="Marianne" w:cs="Times New Roman"/>
        </w:rPr>
        <w:t xml:space="preserve">traitant ultérieur et de toute modification qui y est apportée ultérieurement. Dans la mesure nécessaire à la protection </w:t>
      </w:r>
      <w:r w:rsidR="00BB07AD">
        <w:rPr>
          <w:rFonts w:ascii="Marianne" w:eastAsia="Times New Roman" w:hAnsi="Marianne" w:cs="Times New Roman"/>
        </w:rPr>
        <w:t>du</w:t>
      </w:r>
      <w:r w:rsidRPr="001451D2">
        <w:rPr>
          <w:rFonts w:ascii="Marianne" w:eastAsia="Times New Roman" w:hAnsi="Marianne" w:cs="Times New Roman"/>
        </w:rPr>
        <w:t xml:space="preserve"> secret</w:t>
      </w:r>
      <w:r w:rsidR="00BB07AD">
        <w:rPr>
          <w:rFonts w:ascii="Marianne" w:eastAsia="Times New Roman" w:hAnsi="Marianne" w:cs="Times New Roman"/>
        </w:rPr>
        <w:t xml:space="preserve"> des</w:t>
      </w:r>
      <w:r w:rsidRPr="001451D2">
        <w:rPr>
          <w:rFonts w:ascii="Marianne" w:eastAsia="Times New Roman" w:hAnsi="Marianne" w:cs="Times New Roman"/>
        </w:rPr>
        <w:t xml:space="preserve"> affaires ou d’autres informations confidentielles, y compris les données à caractère personnel, le sous</w:t>
      </w:r>
      <w:r w:rsidR="00B06F6B">
        <w:rPr>
          <w:rFonts w:ascii="Marianne" w:eastAsia="Times New Roman" w:hAnsi="Marianne" w:cs="Times New Roman"/>
        </w:rPr>
        <w:t>-</w:t>
      </w:r>
      <w:r w:rsidRPr="001451D2">
        <w:rPr>
          <w:rFonts w:ascii="Marianne" w:eastAsia="Times New Roman" w:hAnsi="Marianne" w:cs="Times New Roman"/>
        </w:rPr>
        <w:t>traitant peut expurger le texte du contrat avant d’en diffuser une copie.</w:t>
      </w:r>
    </w:p>
    <w:p w14:paraId="3AA9E7DE" w14:textId="1FFE539B" w:rsidR="00B06F6B" w:rsidRPr="00C00F7E" w:rsidRDefault="00B06F6B"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rPr>
        <w:lastRenderedPageBreak/>
        <w:t>Le sous-traitant demeure pleinement responsable, à l’égard du responsable d</w:t>
      </w:r>
      <w:r>
        <w:rPr>
          <w:rFonts w:ascii="Marianne" w:eastAsia="Times New Roman" w:hAnsi="Marianne" w:cs="Times New Roman"/>
        </w:rPr>
        <w:t>e</w:t>
      </w:r>
      <w:r w:rsidRPr="001451D2">
        <w:rPr>
          <w:rFonts w:ascii="Marianne" w:eastAsia="Times New Roman" w:hAnsi="Marianne" w:cs="Times New Roman"/>
        </w:rPr>
        <w:t xml:space="preserve"> traitement, de l’exécution des obligations du sous-traitant ultérieur</w:t>
      </w:r>
      <w:r w:rsidR="0077053E">
        <w:rPr>
          <w:rFonts w:ascii="Marianne" w:eastAsia="Times New Roman" w:hAnsi="Marianne" w:cs="Times New Roman"/>
        </w:rPr>
        <w:t>,</w:t>
      </w:r>
      <w:r w:rsidRPr="001451D2">
        <w:rPr>
          <w:rFonts w:ascii="Marianne" w:eastAsia="Times New Roman" w:hAnsi="Marianne" w:cs="Times New Roman"/>
        </w:rPr>
        <w:t xml:space="preserve"> </w:t>
      </w:r>
      <w:r w:rsidR="0077053E">
        <w:rPr>
          <w:rFonts w:ascii="Marianne" w:eastAsia="Times New Roman" w:hAnsi="Marianne" w:cs="Times New Roman"/>
        </w:rPr>
        <w:t>prévues</w:t>
      </w:r>
      <w:r w:rsidRPr="001451D2">
        <w:rPr>
          <w:rFonts w:ascii="Marianne" w:eastAsia="Times New Roman" w:hAnsi="Marianne" w:cs="Times New Roman"/>
        </w:rPr>
        <w:t xml:space="preserve"> </w:t>
      </w:r>
      <w:r w:rsidR="0077053E">
        <w:rPr>
          <w:rFonts w:ascii="Marianne" w:eastAsia="Times New Roman" w:hAnsi="Marianne" w:cs="Times New Roman"/>
        </w:rPr>
        <w:t>par le</w:t>
      </w:r>
      <w:r w:rsidRPr="001451D2">
        <w:rPr>
          <w:rFonts w:ascii="Marianne" w:eastAsia="Times New Roman" w:hAnsi="Marianne" w:cs="Times New Roman"/>
        </w:rPr>
        <w:t xml:space="preserve"> contrat </w:t>
      </w:r>
      <w:r w:rsidR="0077053E">
        <w:rPr>
          <w:rFonts w:ascii="Marianne" w:eastAsia="Times New Roman" w:hAnsi="Marianne" w:cs="Times New Roman"/>
        </w:rPr>
        <w:t xml:space="preserve">qu’il a </w:t>
      </w:r>
      <w:r w:rsidRPr="001451D2">
        <w:rPr>
          <w:rFonts w:ascii="Marianne" w:eastAsia="Times New Roman" w:hAnsi="Marianne" w:cs="Times New Roman"/>
        </w:rPr>
        <w:t xml:space="preserve">conclu avec </w:t>
      </w:r>
      <w:r w:rsidR="0077053E">
        <w:rPr>
          <w:rFonts w:ascii="Marianne" w:eastAsia="Times New Roman" w:hAnsi="Marianne" w:cs="Times New Roman"/>
        </w:rPr>
        <w:t>ce dernier</w:t>
      </w:r>
      <w:r w:rsidRPr="001451D2">
        <w:rPr>
          <w:rFonts w:ascii="Marianne" w:eastAsia="Times New Roman" w:hAnsi="Marianne" w:cs="Times New Roman"/>
        </w:rPr>
        <w:t>. Le sous-traitant informe le responsable d</w:t>
      </w:r>
      <w:r>
        <w:rPr>
          <w:rFonts w:ascii="Marianne" w:eastAsia="Times New Roman" w:hAnsi="Marianne" w:cs="Times New Roman"/>
        </w:rPr>
        <w:t>e</w:t>
      </w:r>
      <w:r w:rsidRPr="001451D2">
        <w:rPr>
          <w:rFonts w:ascii="Marianne" w:eastAsia="Times New Roman" w:hAnsi="Marianne" w:cs="Times New Roman"/>
        </w:rPr>
        <w:t xml:space="preserve"> traitement de tout manquement du sous-traitant ultérieur à ses obligations contractuelles.</w:t>
      </w:r>
    </w:p>
    <w:p w14:paraId="27DB862D" w14:textId="3D983965" w:rsidR="0085478B" w:rsidRPr="001451D2"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rPr>
      </w:pPr>
      <w:r w:rsidRPr="003970FB">
        <w:rPr>
          <w:rFonts w:ascii="Marianne" w:eastAsia="Times New Roman" w:hAnsi="Marianne" w:cs="Times New Roman"/>
          <w:b/>
          <w:bCs/>
        </w:rPr>
        <w:t xml:space="preserve"> </w:t>
      </w:r>
      <w:r w:rsidR="00B5431A" w:rsidRPr="003970FB">
        <w:rPr>
          <w:rFonts w:ascii="Marianne" w:eastAsia="Times New Roman" w:hAnsi="Marianne" w:cs="Times New Roman"/>
          <w:b/>
          <w:bCs/>
        </w:rPr>
        <w:t xml:space="preserve">Information </w:t>
      </w:r>
      <w:r w:rsidR="00B5431A" w:rsidRPr="009C6715">
        <w:rPr>
          <w:rFonts w:ascii="Marianne" w:eastAsia="Times New Roman" w:hAnsi="Marianne" w:cs="Times New Roman"/>
          <w:b/>
          <w:bCs/>
        </w:rPr>
        <w:t>et exercice des droits des personnes</w:t>
      </w:r>
    </w:p>
    <w:p w14:paraId="2BB7328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1.</w:t>
      </w:r>
      <w:r w:rsidRPr="009C6715">
        <w:rPr>
          <w:rFonts w:ascii="Marianne" w:eastAsia="Times New Roman" w:hAnsi="Marianne" w:cs="Times New Roman"/>
        </w:rPr>
        <w:t xml:space="preserve"> Il appartient au responsable de traitement de fournir l’information aux personnes concernées par les opérations de traitement ou de les mettre à leur disposition le cas échéant. </w:t>
      </w:r>
    </w:p>
    <w:p w14:paraId="2E1B69F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 xml:space="preserve">2. </w:t>
      </w:r>
      <w:r w:rsidRPr="009C6715">
        <w:rPr>
          <w:rFonts w:ascii="Marianne" w:eastAsia="Times New Roman" w:hAnsi="Marianne" w:cs="Times New Roman"/>
        </w:rPr>
        <w:t xml:space="preserve">Dans la mesure du possible, le sous-traitant doit aider le responsable de traitement à s’acquitter de son obligation de donner suite aux demandes dont les personnes le saisissent, en vue d’exercer leurs droits prévus au chapitre III du </w:t>
      </w:r>
      <w:r>
        <w:rPr>
          <w:rFonts w:ascii="Marianne" w:eastAsia="Times New Roman" w:hAnsi="Marianne" w:cs="Times New Roman"/>
        </w:rPr>
        <w:t>RGPD</w:t>
      </w:r>
      <w:r w:rsidRPr="009C6715">
        <w:rPr>
          <w:rFonts w:ascii="Marianne" w:eastAsia="Times New Roman" w:hAnsi="Marianne" w:cs="Times New Roman"/>
        </w:rPr>
        <w:t xml:space="preserve"> et, le cas échéant, aux</w:t>
      </w:r>
      <w:r>
        <w:rPr>
          <w:rFonts w:ascii="Marianne" w:eastAsia="Times New Roman" w:hAnsi="Marianne" w:cs="Times New Roman"/>
        </w:rPr>
        <w:t xml:space="preserve"> articles 104 à 111 de la loi « </w:t>
      </w:r>
      <w:r w:rsidRPr="009C6715">
        <w:rPr>
          <w:rFonts w:ascii="Marianne" w:eastAsia="Times New Roman" w:hAnsi="Marianne" w:cs="Times New Roman"/>
        </w:rPr>
        <w:t>Informatique et Libertés ».</w:t>
      </w:r>
    </w:p>
    <w:p w14:paraId="6CBE3181" w14:textId="055687B1" w:rsidR="0085478B" w:rsidRPr="00541E64" w:rsidRDefault="0085478B" w:rsidP="00541E64">
      <w:pPr>
        <w:spacing w:before="100" w:beforeAutospacing="1" w:after="100" w:afterAutospacing="1" w:line="240" w:lineRule="auto"/>
        <w:jc w:val="both"/>
        <w:rPr>
          <w:rFonts w:ascii="Marianne" w:hAnsi="Marianne"/>
          <w:i/>
        </w:rPr>
      </w:pPr>
      <w:r w:rsidRPr="009C6715">
        <w:rPr>
          <w:rFonts w:ascii="Marianne" w:eastAsia="Times New Roman" w:hAnsi="Marianne" w:cs="Times New Roman"/>
        </w:rPr>
        <w:t>Dans ce cadre, s'il est directement destinataire de l'une de ces demandes, le sous-traitant l'adresse, par courrier électronique et dans un délai maximum de vingt-quatre heures (24 heures) à compter de la réception de cette demande, à</w:t>
      </w:r>
      <w:r w:rsidR="00541E64">
        <w:rPr>
          <w:rFonts w:ascii="Marianne" w:eastAsia="Times New Roman" w:hAnsi="Marianne" w:cs="Times New Roman"/>
        </w:rPr>
        <w:t xml:space="preserve"> </w:t>
      </w:r>
      <w:r w:rsidR="00541E64" w:rsidRPr="00541E64">
        <w:rPr>
          <w:rFonts w:ascii="Marianne" w:eastAsia="Times New Roman" w:hAnsi="Marianne" w:cs="Times New Roman"/>
          <w:i/>
          <w:highlight w:val="green"/>
        </w:rPr>
        <w:t>[</w:t>
      </w:r>
      <w:r w:rsidR="00541E64" w:rsidRPr="00541E64">
        <w:rPr>
          <w:rFonts w:ascii="Marianne" w:hAnsi="Marianne"/>
          <w:i/>
          <w:highlight w:val="green"/>
        </w:rPr>
        <w:t>A compléter par le MINJUS</w:t>
      </w:r>
      <w:r w:rsidR="00541E64">
        <w:rPr>
          <w:rFonts w:ascii="Marianne" w:hAnsi="Marianne"/>
          <w:i/>
          <w:highlight w:val="green"/>
        </w:rPr>
        <w:t>/MOA</w:t>
      </w:r>
      <w:r w:rsidR="00541E64">
        <w:rPr>
          <w:rFonts w:ascii="Calibri" w:hAnsi="Calibri" w:cs="Calibri"/>
          <w:i/>
          <w:highlight w:val="green"/>
        </w:rPr>
        <w:t> </w:t>
      </w:r>
      <w:r w:rsidR="00541E64">
        <w:rPr>
          <w:rFonts w:ascii="Marianne" w:hAnsi="Marianne"/>
          <w:i/>
          <w:highlight w:val="green"/>
        </w:rPr>
        <w:t xml:space="preserve">: </w:t>
      </w:r>
      <w:r w:rsidR="00541E64" w:rsidRPr="00541E64">
        <w:rPr>
          <w:rFonts w:ascii="Marianne" w:hAnsi="Marianne"/>
          <w:i/>
          <w:highlight w:val="green"/>
        </w:rPr>
        <w:t>mettre l’adresse de messagerie du service du MJ qui sera en charge de traiter ces demandes ou de les adresser au bon interlocuteur (point de contact effectif des droits). Se reporter à l’AIPD le cas échéant.</w:t>
      </w:r>
      <w:r w:rsidR="00541E64" w:rsidRPr="00541E64">
        <w:rPr>
          <w:highlight w:val="green"/>
        </w:rPr>
        <w:t xml:space="preserve"> </w:t>
      </w:r>
      <w:r w:rsidR="00541E64" w:rsidRPr="00541E64">
        <w:rPr>
          <w:rFonts w:ascii="Marianne" w:hAnsi="Marianne"/>
          <w:i/>
          <w:highlight w:val="green"/>
        </w:rPr>
        <w:t xml:space="preserve">NB : Le DPD du MJ ne peut être le point d’exercice des droits </w:t>
      </w:r>
      <w:r w:rsidR="00541E64">
        <w:rPr>
          <w:rFonts w:ascii="Marianne" w:hAnsi="Marianne"/>
          <w:i/>
          <w:highlight w:val="green"/>
        </w:rPr>
        <w:t>pour tous les traitements du MJ</w:t>
      </w:r>
      <w:r w:rsidR="00541E64" w:rsidRPr="00541E64">
        <w:rPr>
          <w:rFonts w:ascii="Marianne" w:eastAsia="Times New Roman" w:hAnsi="Marianne" w:cs="Times New Roman"/>
          <w:i/>
          <w:highlight w:val="green"/>
        </w:rPr>
        <w:t>]</w:t>
      </w:r>
      <w:r w:rsidR="00541E64">
        <w:rPr>
          <w:rFonts w:ascii="Marianne" w:eastAsia="Times New Roman" w:hAnsi="Marianne" w:cs="Times New Roman"/>
          <w:i/>
        </w:rPr>
        <w:t>.</w:t>
      </w:r>
    </w:p>
    <w:p w14:paraId="577E01D8" w14:textId="711CD844" w:rsidR="0085478B" w:rsidRPr="001451D2"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sidRPr="009C6715">
        <w:rPr>
          <w:rFonts w:ascii="Marianne" w:eastAsia="Times New Roman" w:hAnsi="Marianne" w:cs="Times New Roman"/>
          <w:b/>
          <w:bCs/>
        </w:rPr>
        <w:t>Notification au responsable de traitement des violations de données à caractère personnel</w:t>
      </w:r>
    </w:p>
    <w:p w14:paraId="1819AF89" w14:textId="0B8BF468" w:rsidR="0085478B"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Il est rappelé qu’une violation de données est une faille de sécurité entraînant de manière accidentelle ou illicite la destruction, la perte, l’altération, la divulgation non autorisée de données à caractère personnel transmises, conservées ou traitées d’une autre manière ou encore l’accès non autorisé à ces données.</w:t>
      </w:r>
    </w:p>
    <w:p w14:paraId="132BDEA6" w14:textId="39278167" w:rsidR="003D1F0D" w:rsidRDefault="003D1F0D"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rPr>
        <w:t>En cas de violation de données, le sous-traitan</w:t>
      </w:r>
      <w:r>
        <w:rPr>
          <w:rFonts w:ascii="Marianne" w:eastAsia="Times New Roman" w:hAnsi="Marianne" w:cs="Times New Roman"/>
        </w:rPr>
        <w:t>t coopère avec le responsable de</w:t>
      </w:r>
      <w:r w:rsidRPr="001451D2">
        <w:rPr>
          <w:rFonts w:ascii="Marianne" w:eastAsia="Times New Roman" w:hAnsi="Marianne" w:cs="Times New Roman"/>
        </w:rPr>
        <w:t xml:space="preserve"> traitement et lui prête assistance aux fins de la mise en conformité avec les obligations qui lui incombent en vertu des articles 33 et 34 du </w:t>
      </w:r>
      <w:r>
        <w:rPr>
          <w:rFonts w:ascii="Marianne" w:eastAsia="Times New Roman" w:hAnsi="Marianne" w:cs="Times New Roman"/>
        </w:rPr>
        <w:t xml:space="preserve">RGPD et, le cas échéant, </w:t>
      </w:r>
      <w:r w:rsidR="00FF5859">
        <w:rPr>
          <w:rFonts w:ascii="Marianne" w:eastAsia="Times New Roman" w:hAnsi="Marianne" w:cs="Times New Roman"/>
        </w:rPr>
        <w:t xml:space="preserve">des </w:t>
      </w:r>
      <w:r>
        <w:rPr>
          <w:rFonts w:ascii="Marianne" w:eastAsia="Times New Roman" w:hAnsi="Marianne" w:cs="Times New Roman"/>
        </w:rPr>
        <w:t>articles 83 et 102 de la loi «</w:t>
      </w:r>
      <w:r>
        <w:rPr>
          <w:rFonts w:ascii="Calibri" w:eastAsia="Times New Roman" w:hAnsi="Calibri" w:cs="Calibri"/>
        </w:rPr>
        <w:t> </w:t>
      </w:r>
      <w:r>
        <w:rPr>
          <w:rFonts w:ascii="Marianne" w:eastAsia="Times New Roman" w:hAnsi="Marianne" w:cs="Times New Roman"/>
        </w:rPr>
        <w:t>Informatique et Libertés</w:t>
      </w:r>
      <w:r>
        <w:rPr>
          <w:rFonts w:ascii="Calibri" w:eastAsia="Times New Roman" w:hAnsi="Calibri" w:cs="Calibri"/>
        </w:rPr>
        <w:t> </w:t>
      </w:r>
      <w:r>
        <w:rPr>
          <w:rFonts w:ascii="Marianne" w:eastAsia="Times New Roman" w:hAnsi="Marianne" w:cs="Marianne"/>
        </w:rPr>
        <w:t>»</w:t>
      </w:r>
      <w:r w:rsidRPr="001451D2">
        <w:rPr>
          <w:rFonts w:ascii="Marianne" w:eastAsia="Times New Roman" w:hAnsi="Marianne" w:cs="Times New Roman"/>
        </w:rPr>
        <w:t>, en tenant compte de la nature du traitement et des informations dont dispose le sous-traitant.</w:t>
      </w:r>
    </w:p>
    <w:p w14:paraId="379E61B1" w14:textId="341DC72C" w:rsidR="006E341A" w:rsidRPr="00977CB4" w:rsidRDefault="006E341A" w:rsidP="00977CB4">
      <w:pPr>
        <w:spacing w:before="100" w:beforeAutospacing="1" w:after="100" w:afterAutospacing="1" w:line="240" w:lineRule="auto"/>
        <w:jc w:val="both"/>
        <w:rPr>
          <w:rFonts w:ascii="Marianne" w:hAnsi="Marianne"/>
          <w:i/>
        </w:rPr>
      </w:pPr>
      <w:r w:rsidRPr="001451D2">
        <w:rPr>
          <w:rFonts w:ascii="Marianne" w:eastAsia="Times New Roman" w:hAnsi="Marianne" w:cs="Times New Roman"/>
        </w:rPr>
        <w:t>En cas de violation de données en rapport avec des données traitées par le</w:t>
      </w:r>
      <w:r>
        <w:rPr>
          <w:rFonts w:ascii="Marianne" w:eastAsia="Times New Roman" w:hAnsi="Marianne" w:cs="Times New Roman"/>
        </w:rPr>
        <w:t xml:space="preserve"> sous-traitant pour le compte du</w:t>
      </w:r>
      <w:r w:rsidRPr="001451D2">
        <w:rPr>
          <w:rFonts w:ascii="Marianne" w:eastAsia="Times New Roman" w:hAnsi="Marianne" w:cs="Times New Roman"/>
        </w:rPr>
        <w:t xml:space="preserve"> responsable d</w:t>
      </w:r>
      <w:r>
        <w:rPr>
          <w:rFonts w:ascii="Marianne" w:eastAsia="Times New Roman" w:hAnsi="Marianne" w:cs="Times New Roman"/>
        </w:rPr>
        <w:t>e</w:t>
      </w:r>
      <w:r w:rsidRPr="001451D2">
        <w:rPr>
          <w:rFonts w:ascii="Marianne" w:eastAsia="Times New Roman" w:hAnsi="Marianne" w:cs="Times New Roman"/>
        </w:rPr>
        <w:t xml:space="preserve"> traitement, </w:t>
      </w:r>
      <w:r>
        <w:rPr>
          <w:rFonts w:ascii="Marianne" w:eastAsia="Times New Roman" w:hAnsi="Marianne" w:cs="Times New Roman"/>
        </w:rPr>
        <w:t>l</w:t>
      </w:r>
      <w:r w:rsidRPr="009C6715">
        <w:rPr>
          <w:rFonts w:ascii="Marianne" w:eastAsia="Times New Roman" w:hAnsi="Marianne" w:cs="Times New Roman"/>
        </w:rPr>
        <w:t>e sous-traitant notifie au responsable de traitement toute violation de données à caractère personnel dans un délai maximum de vingt-quatre (</w:t>
      </w:r>
      <w:r>
        <w:rPr>
          <w:rFonts w:ascii="Marianne" w:eastAsia="Times New Roman" w:hAnsi="Marianne" w:cs="Times New Roman"/>
        </w:rPr>
        <w:t>24</w:t>
      </w:r>
      <w:r w:rsidRPr="009C6715">
        <w:rPr>
          <w:rFonts w:ascii="Marianne" w:eastAsia="Times New Roman" w:hAnsi="Marianne" w:cs="Times New Roman"/>
        </w:rPr>
        <w:t xml:space="preserve">) heures après en avoir pris connaissance et par mail </w:t>
      </w:r>
      <w:r w:rsidRPr="009C6715">
        <w:rPr>
          <w:rFonts w:ascii="Marianne" w:eastAsia="Times New Roman" w:hAnsi="Marianne" w:cs="Times New Roman"/>
        </w:rPr>
        <w:lastRenderedPageBreak/>
        <w:t>à l’adresse suivante</w:t>
      </w:r>
      <w:r w:rsidRPr="009C6715">
        <w:rPr>
          <w:rFonts w:ascii="Calibri" w:eastAsia="Times New Roman" w:hAnsi="Calibri" w:cs="Calibri"/>
        </w:rPr>
        <w:t> </w:t>
      </w:r>
      <w:r w:rsidRPr="009C6715">
        <w:rPr>
          <w:rFonts w:ascii="Marianne" w:eastAsia="Times New Roman" w:hAnsi="Marianne" w:cs="Times New Roman"/>
        </w:rPr>
        <w:t>:</w:t>
      </w:r>
      <w:r w:rsidR="00977CB4">
        <w:rPr>
          <w:rFonts w:ascii="Marianne" w:eastAsia="Times New Roman" w:hAnsi="Marianne" w:cs="Times New Roman"/>
        </w:rPr>
        <w:t xml:space="preserve"> </w:t>
      </w:r>
      <w:r w:rsidR="00977CB4" w:rsidRPr="00541E64">
        <w:rPr>
          <w:rFonts w:ascii="Marianne" w:eastAsia="Times New Roman" w:hAnsi="Marianne" w:cs="Times New Roman"/>
          <w:i/>
          <w:highlight w:val="green"/>
        </w:rPr>
        <w:t>[</w:t>
      </w:r>
      <w:r w:rsidR="00977CB4" w:rsidRPr="00541E64">
        <w:rPr>
          <w:rFonts w:ascii="Marianne" w:hAnsi="Marianne"/>
          <w:i/>
          <w:highlight w:val="green"/>
        </w:rPr>
        <w:t>A compléter par le MINJUS</w:t>
      </w:r>
      <w:r w:rsidR="00977CB4">
        <w:rPr>
          <w:rFonts w:ascii="Marianne" w:hAnsi="Marianne"/>
          <w:i/>
          <w:highlight w:val="green"/>
        </w:rPr>
        <w:t>/MOA</w:t>
      </w:r>
      <w:r w:rsidR="00977CB4">
        <w:rPr>
          <w:rFonts w:ascii="Calibri" w:hAnsi="Calibri" w:cs="Calibri"/>
          <w:i/>
          <w:highlight w:val="green"/>
        </w:rPr>
        <w:t> </w:t>
      </w:r>
      <w:r w:rsidR="00977CB4" w:rsidRPr="00977CB4">
        <w:rPr>
          <w:rFonts w:ascii="Marianne" w:hAnsi="Marianne"/>
          <w:i/>
          <w:highlight w:val="green"/>
        </w:rPr>
        <w:t>: Il convient ici de veiller au canal favorisant la meilleure réactivité. Il est possible d’indiquer, par exemple, soit la même adresse électronique que celle recevant les demandes d’exercice des droits, soit toute autre adresse qui permettra d’organiser au plus vite le processus interne de remontée des violations de données au BIL/DPD-B2SI-Cellule HFDS. Cela peut par exemp</w:t>
      </w:r>
      <w:r w:rsidR="00977CB4">
        <w:rPr>
          <w:rFonts w:ascii="Marianne" w:hAnsi="Marianne"/>
          <w:i/>
          <w:highlight w:val="green"/>
        </w:rPr>
        <w:t>le être le RSSI de la direction</w:t>
      </w:r>
      <w:r w:rsidR="00977CB4" w:rsidRPr="00977CB4">
        <w:rPr>
          <w:rFonts w:ascii="Marianne" w:eastAsia="Times New Roman" w:hAnsi="Marianne" w:cs="Times New Roman"/>
          <w:i/>
          <w:highlight w:val="green"/>
        </w:rPr>
        <w:t>]</w:t>
      </w:r>
      <w:r w:rsidRPr="009C6715">
        <w:rPr>
          <w:rFonts w:ascii="Marianne" w:eastAsia="Times New Roman" w:hAnsi="Marianne" w:cs="Times New Roman"/>
        </w:rPr>
        <w:t xml:space="preserve">. </w:t>
      </w:r>
    </w:p>
    <w:p w14:paraId="79672E2F" w14:textId="77777777" w:rsidR="00C93868" w:rsidRDefault="006E341A" w:rsidP="00E03308">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Cette notification est accompagnée de toute documentation utile afin de permettre au responsable de traitement</w:t>
      </w:r>
      <w:r w:rsidR="00C93868">
        <w:rPr>
          <w:rFonts w:ascii="Marianne" w:eastAsia="Times New Roman" w:hAnsi="Marianne" w:cs="Times New Roman"/>
        </w:rPr>
        <w:t> :</w:t>
      </w:r>
    </w:p>
    <w:p w14:paraId="0A8A8663" w14:textId="77777777" w:rsidR="00FF5859" w:rsidRDefault="00C93868" w:rsidP="00FF5859">
      <w:pPr>
        <w:spacing w:before="100" w:beforeAutospacing="1" w:after="100" w:afterAutospacing="1" w:line="240" w:lineRule="auto"/>
        <w:jc w:val="both"/>
        <w:rPr>
          <w:rFonts w:ascii="Marianne" w:eastAsia="Times New Roman" w:hAnsi="Marianne" w:cs="Times New Roman"/>
        </w:rPr>
      </w:pPr>
      <w:r w:rsidRPr="008458F3">
        <w:rPr>
          <w:rFonts w:ascii="Marianne" w:eastAsia="Times New Roman" w:hAnsi="Marianne" w:cs="Times New Roman"/>
        </w:rPr>
        <w:t xml:space="preserve">a) </w:t>
      </w:r>
      <w:r w:rsidR="00E03308" w:rsidRPr="008458F3">
        <w:rPr>
          <w:rFonts w:ascii="Marianne" w:eastAsia="Times New Roman" w:hAnsi="Marianne" w:cs="Times New Roman"/>
        </w:rPr>
        <w:t>de documenter</w:t>
      </w:r>
      <w:r w:rsidR="00DE624B" w:rsidRPr="008458F3">
        <w:rPr>
          <w:rFonts w:ascii="Marianne" w:eastAsia="Times New Roman" w:hAnsi="Marianne" w:cs="Times New Roman"/>
        </w:rPr>
        <w:t xml:space="preserve"> ladite violation, </w:t>
      </w:r>
      <w:r w:rsidR="00DE624B" w:rsidRPr="00FF5859">
        <w:rPr>
          <w:rFonts w:ascii="Marianne" w:eastAsia="Times New Roman" w:hAnsi="Marianne" w:cs="Times New Roman"/>
        </w:rPr>
        <w:t>conformément à l’article 33.5 du RGPD</w:t>
      </w:r>
      <w:r w:rsidRPr="00FF5859">
        <w:rPr>
          <w:rFonts w:ascii="Marianne" w:eastAsia="Times New Roman" w:hAnsi="Marianne" w:cs="Times New Roman"/>
        </w:rPr>
        <w:t> ;</w:t>
      </w:r>
      <w:r w:rsidR="00DE624B" w:rsidRPr="00FF5859">
        <w:rPr>
          <w:rFonts w:ascii="Marianne" w:eastAsia="Times New Roman" w:hAnsi="Marianne" w:cs="Times New Roman"/>
        </w:rPr>
        <w:t xml:space="preserve"> </w:t>
      </w:r>
      <w:r w:rsidR="006E341A" w:rsidRPr="00FF5859">
        <w:rPr>
          <w:rFonts w:ascii="Marianne" w:eastAsia="Times New Roman" w:hAnsi="Marianne" w:cs="Times New Roman"/>
        </w:rPr>
        <w:t xml:space="preserve"> </w:t>
      </w:r>
    </w:p>
    <w:p w14:paraId="53CFD450" w14:textId="7D2DA7A0" w:rsidR="003F6E1C" w:rsidRPr="00FF5859" w:rsidRDefault="00C93868" w:rsidP="00FF5859">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 xml:space="preserve">b) </w:t>
      </w:r>
      <w:r w:rsidR="003F6E1C" w:rsidRPr="00FF5859">
        <w:rPr>
          <w:rFonts w:ascii="Marianne" w:eastAsia="Times New Roman" w:hAnsi="Marianne" w:cs="Times New Roman"/>
        </w:rPr>
        <w:t xml:space="preserve">de </w:t>
      </w:r>
      <w:r w:rsidR="006E341A" w:rsidRPr="00FF5859">
        <w:rPr>
          <w:rFonts w:ascii="Marianne" w:eastAsia="Times New Roman" w:hAnsi="Marianne" w:cs="Times New Roman"/>
        </w:rPr>
        <w:t xml:space="preserve">disposer </w:t>
      </w:r>
      <w:r w:rsidR="003F6E1C" w:rsidRPr="00FF5859">
        <w:rPr>
          <w:rFonts w:ascii="Marianne" w:eastAsia="Times New Roman" w:hAnsi="Marianne" w:cs="Times New Roman"/>
        </w:rPr>
        <w:t>des informations suivantes qui, conformément à l’article 33</w:t>
      </w:r>
      <w:r w:rsidR="00DE624B" w:rsidRPr="00FF5859">
        <w:rPr>
          <w:rFonts w:ascii="Marianne" w:eastAsia="Times New Roman" w:hAnsi="Marianne" w:cs="Times New Roman"/>
        </w:rPr>
        <w:t>.</w:t>
      </w:r>
      <w:r w:rsidR="003F6E1C" w:rsidRPr="00FF5859">
        <w:rPr>
          <w:rFonts w:ascii="Marianne" w:eastAsia="Times New Roman" w:hAnsi="Marianne" w:cs="Times New Roman"/>
        </w:rPr>
        <w:t xml:space="preserve">3, du RGPD, doivent figurer dans la notification du responsable de traitement, et inclure, au </w:t>
      </w:r>
      <w:r w:rsidR="00FF5859">
        <w:rPr>
          <w:rFonts w:ascii="Marianne" w:eastAsia="Times New Roman" w:hAnsi="Marianne" w:cs="Times New Roman"/>
        </w:rPr>
        <w:br/>
      </w:r>
      <w:r w:rsidR="003F6E1C" w:rsidRPr="00FF5859">
        <w:rPr>
          <w:rFonts w:ascii="Marianne" w:eastAsia="Times New Roman" w:hAnsi="Marianne" w:cs="Times New Roman"/>
        </w:rPr>
        <w:t>moins :</w:t>
      </w:r>
    </w:p>
    <w:p w14:paraId="7E48A369" w14:textId="7F589EFD" w:rsidR="003F6E1C" w:rsidRPr="00FF5859" w:rsidRDefault="00C93868" w:rsidP="00FF5859">
      <w:pPr>
        <w:spacing w:before="100" w:beforeAutospacing="1" w:after="100" w:afterAutospacing="1" w:line="240" w:lineRule="auto"/>
        <w:ind w:left="567"/>
        <w:jc w:val="both"/>
        <w:rPr>
          <w:rFonts w:ascii="Marianne" w:eastAsia="Times New Roman" w:hAnsi="Marianne" w:cs="Times New Roman"/>
        </w:rPr>
      </w:pPr>
      <w:proofErr w:type="gramStart"/>
      <w:r>
        <w:rPr>
          <w:rFonts w:ascii="Marianne" w:eastAsia="Times New Roman" w:hAnsi="Marianne" w:cs="Times New Roman"/>
        </w:rPr>
        <w:t>i</w:t>
      </w:r>
      <w:proofErr w:type="gramEnd"/>
      <w:r>
        <w:rPr>
          <w:rFonts w:ascii="Marianne" w:eastAsia="Times New Roman" w:hAnsi="Marianne" w:cs="Times New Roman"/>
        </w:rPr>
        <w:t>-</w:t>
      </w:r>
      <w:r w:rsidR="00FF5859">
        <w:rPr>
          <w:rFonts w:ascii="Marianne" w:eastAsia="Times New Roman" w:hAnsi="Marianne" w:cs="Times New Roman"/>
        </w:rPr>
        <w:t xml:space="preserve"> </w:t>
      </w:r>
      <w:r w:rsidR="003F6E1C" w:rsidRPr="00FF5859">
        <w:rPr>
          <w:rFonts w:ascii="Marianne" w:eastAsia="Times New Roman" w:hAnsi="Marianne" w:cs="Times New Roman"/>
        </w:rPr>
        <w:t xml:space="preserve">la nature des données à caractère personnel, y compris, si possible, les catégories et le nombre approximatif de personnes concernées par la violation et les catégories et le nombre approximatif d’enregistrements de données à caractère personnel concernés ; </w:t>
      </w:r>
    </w:p>
    <w:p w14:paraId="69B214FF" w14:textId="3CEE30F9" w:rsidR="003F6E1C" w:rsidRPr="001451D2" w:rsidRDefault="00C93868" w:rsidP="00FF5859">
      <w:pPr>
        <w:spacing w:before="100" w:beforeAutospacing="1" w:after="100" w:afterAutospacing="1" w:line="240" w:lineRule="auto"/>
        <w:ind w:left="567"/>
        <w:jc w:val="both"/>
        <w:rPr>
          <w:rFonts w:ascii="Marianne" w:eastAsia="Times New Roman" w:hAnsi="Marianne" w:cs="Times New Roman"/>
        </w:rPr>
      </w:pPr>
      <w:proofErr w:type="gramStart"/>
      <w:r>
        <w:rPr>
          <w:rFonts w:ascii="Marianne" w:eastAsia="Times New Roman" w:hAnsi="Marianne" w:cs="Times New Roman"/>
        </w:rPr>
        <w:t>ii</w:t>
      </w:r>
      <w:proofErr w:type="gramEnd"/>
      <w:r>
        <w:rPr>
          <w:rFonts w:ascii="Marianne" w:eastAsia="Times New Roman" w:hAnsi="Marianne" w:cs="Times New Roman"/>
        </w:rPr>
        <w:t>-</w:t>
      </w:r>
      <w:r w:rsidR="00FF5859">
        <w:rPr>
          <w:rFonts w:ascii="Marianne" w:eastAsia="Times New Roman" w:hAnsi="Marianne" w:cs="Times New Roman"/>
        </w:rPr>
        <w:t xml:space="preserve"> </w:t>
      </w:r>
      <w:r w:rsidR="003F6E1C" w:rsidRPr="001451D2">
        <w:rPr>
          <w:rFonts w:ascii="Marianne" w:eastAsia="Times New Roman" w:hAnsi="Marianne" w:cs="Times New Roman"/>
        </w:rPr>
        <w:t>l</w:t>
      </w:r>
      <w:r w:rsidR="003B0DF1">
        <w:rPr>
          <w:rFonts w:ascii="Marianne" w:eastAsia="Times New Roman" w:hAnsi="Marianne" w:cs="Times New Roman"/>
        </w:rPr>
        <w:t>a description d</w:t>
      </w:r>
      <w:r w:rsidR="003F6E1C" w:rsidRPr="001451D2">
        <w:rPr>
          <w:rFonts w:ascii="Marianne" w:eastAsia="Times New Roman" w:hAnsi="Marianne" w:cs="Times New Roman"/>
        </w:rPr>
        <w:t>es conséquences probables de la violation de données</w:t>
      </w:r>
      <w:r w:rsidR="003F6E1C">
        <w:rPr>
          <w:rFonts w:ascii="Marianne" w:eastAsia="Times New Roman" w:hAnsi="Marianne" w:cs="Times New Roman"/>
        </w:rPr>
        <w:t xml:space="preserve"> </w:t>
      </w:r>
      <w:r w:rsidR="003F6E1C" w:rsidRPr="001451D2">
        <w:rPr>
          <w:rFonts w:ascii="Marianne" w:eastAsia="Times New Roman" w:hAnsi="Marianne" w:cs="Times New Roman"/>
        </w:rPr>
        <w:t>;</w:t>
      </w:r>
    </w:p>
    <w:p w14:paraId="3092B45E" w14:textId="39FB55C1" w:rsidR="003F6E1C" w:rsidRDefault="00C93868" w:rsidP="00FF5859">
      <w:pPr>
        <w:spacing w:before="100" w:beforeAutospacing="1" w:after="100" w:afterAutospacing="1" w:line="240" w:lineRule="auto"/>
        <w:ind w:left="567"/>
        <w:jc w:val="both"/>
        <w:rPr>
          <w:rFonts w:ascii="Marianne" w:eastAsia="Times New Roman" w:hAnsi="Marianne" w:cs="Times New Roman"/>
        </w:rPr>
      </w:pPr>
      <w:proofErr w:type="gramStart"/>
      <w:r>
        <w:rPr>
          <w:rFonts w:ascii="Marianne" w:eastAsia="Times New Roman" w:hAnsi="Marianne" w:cs="Times New Roman"/>
        </w:rPr>
        <w:t>iii</w:t>
      </w:r>
      <w:proofErr w:type="gramEnd"/>
      <w:r>
        <w:rPr>
          <w:rFonts w:ascii="Marianne" w:eastAsia="Times New Roman" w:hAnsi="Marianne" w:cs="Times New Roman"/>
        </w:rPr>
        <w:t>-</w:t>
      </w:r>
      <w:r w:rsidR="00FF5859">
        <w:rPr>
          <w:rFonts w:ascii="Marianne" w:eastAsia="Times New Roman" w:hAnsi="Marianne" w:cs="Times New Roman"/>
        </w:rPr>
        <w:t xml:space="preserve"> </w:t>
      </w:r>
      <w:r w:rsidR="003F6E1C" w:rsidRPr="001451D2">
        <w:rPr>
          <w:rFonts w:ascii="Marianne" w:eastAsia="Times New Roman" w:hAnsi="Marianne" w:cs="Times New Roman"/>
        </w:rPr>
        <w:t xml:space="preserve">les mesures prises ou les mesures que le </w:t>
      </w:r>
      <w:r w:rsidR="00E03308">
        <w:rPr>
          <w:rFonts w:ascii="Marianne" w:eastAsia="Times New Roman" w:hAnsi="Marianne" w:cs="Times New Roman"/>
        </w:rPr>
        <w:t>sous-traitant</w:t>
      </w:r>
      <w:r w:rsidR="003F6E1C" w:rsidRPr="001451D2">
        <w:rPr>
          <w:rFonts w:ascii="Marianne" w:eastAsia="Times New Roman" w:hAnsi="Marianne" w:cs="Times New Roman"/>
        </w:rPr>
        <w:t xml:space="preserve"> propose de prendre pour remédier à la violation de données, y compris, le cas échéant, les mesures pour en atténuer les éventuelles conséquences négatives.</w:t>
      </w:r>
    </w:p>
    <w:p w14:paraId="08F80270" w14:textId="215DDCDA" w:rsidR="003D1F0D" w:rsidRDefault="00C93868" w:rsidP="00FF5859">
      <w:pPr>
        <w:spacing w:before="100" w:beforeAutospacing="1" w:after="100" w:afterAutospacing="1" w:line="240" w:lineRule="auto"/>
        <w:jc w:val="both"/>
        <w:rPr>
          <w:rFonts w:ascii="Calibri" w:eastAsia="Times New Roman" w:hAnsi="Calibri" w:cs="Calibri"/>
        </w:rPr>
      </w:pPr>
      <w:r>
        <w:rPr>
          <w:rFonts w:ascii="Marianne" w:eastAsia="Times New Roman" w:hAnsi="Marianne" w:cs="Times New Roman"/>
        </w:rPr>
        <w:t xml:space="preserve">c) </w:t>
      </w:r>
      <w:r w:rsidR="003F6E1C" w:rsidRPr="00FF5859">
        <w:rPr>
          <w:rFonts w:ascii="Marianne" w:eastAsia="Times New Roman" w:hAnsi="Marianne" w:cs="Times New Roman"/>
        </w:rPr>
        <w:t>de satisfai</w:t>
      </w:r>
      <w:r>
        <w:rPr>
          <w:rFonts w:ascii="Marianne" w:eastAsia="Times New Roman" w:hAnsi="Marianne" w:cs="Times New Roman"/>
        </w:rPr>
        <w:t>re</w:t>
      </w:r>
      <w:r w:rsidR="003F6E1C" w:rsidRPr="00FF5859">
        <w:rPr>
          <w:rFonts w:ascii="Marianne" w:eastAsia="Times New Roman" w:hAnsi="Marianne" w:cs="Times New Roman"/>
        </w:rPr>
        <w:t xml:space="preserve">, conformément à l’article 34 du RGPD, </w:t>
      </w:r>
      <w:r>
        <w:rPr>
          <w:rFonts w:ascii="Marianne" w:eastAsia="Times New Roman" w:hAnsi="Marianne" w:cs="Times New Roman"/>
        </w:rPr>
        <w:t>à</w:t>
      </w:r>
      <w:r w:rsidR="003F6E1C" w:rsidRPr="00FF5859">
        <w:rPr>
          <w:rFonts w:ascii="Marianne" w:eastAsia="Times New Roman" w:hAnsi="Marianne" w:cs="Times New Roman"/>
        </w:rPr>
        <w:t xml:space="preserve"> l’obligation de communiquer</w:t>
      </w:r>
      <w:r>
        <w:rPr>
          <w:rFonts w:ascii="Marianne" w:eastAsia="Times New Roman" w:hAnsi="Marianne" w:cs="Times New Roman"/>
        </w:rPr>
        <w:t>,</w:t>
      </w:r>
      <w:r w:rsidR="003F6E1C" w:rsidRPr="00FF5859">
        <w:rPr>
          <w:rFonts w:ascii="Marianne" w:eastAsia="Times New Roman" w:hAnsi="Marianne" w:cs="Times New Roman"/>
        </w:rPr>
        <w:t xml:space="preserve"> dans les meilleurs délais</w:t>
      </w:r>
      <w:r>
        <w:rPr>
          <w:rFonts w:ascii="Marianne" w:eastAsia="Times New Roman" w:hAnsi="Marianne" w:cs="Times New Roman"/>
        </w:rPr>
        <w:t>,</w:t>
      </w:r>
      <w:r w:rsidR="003F6E1C" w:rsidRPr="00FF5859">
        <w:rPr>
          <w:rFonts w:ascii="Marianne" w:eastAsia="Times New Roman" w:hAnsi="Marianne" w:cs="Times New Roman"/>
        </w:rPr>
        <w:t xml:space="preserve"> la violation de données à la personne concernée, lorsque la violation de données est susceptible d’engendrer un risque élevé pour les droits et libertés des personnes physiques</w:t>
      </w:r>
      <w:r w:rsidR="00464A96" w:rsidRPr="00C93868">
        <w:rPr>
          <w:rFonts w:ascii="Calibri" w:eastAsia="Times New Roman" w:hAnsi="Calibri" w:cs="Calibri"/>
        </w:rPr>
        <w:t>.</w:t>
      </w:r>
    </w:p>
    <w:p w14:paraId="74986037" w14:textId="7D3A5D01"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 xml:space="preserve">S’il n’est pas possible de fournir toutes ces informations en même temps, le sous-traitant peut les communiquer de manière échelonnée, sans délai injustifié. Il en informe </w:t>
      </w:r>
      <w:r w:rsidR="00F146DB">
        <w:rPr>
          <w:rFonts w:ascii="Marianne" w:eastAsia="Times New Roman" w:hAnsi="Marianne" w:cs="Times New Roman"/>
        </w:rPr>
        <w:t>le responsable de traitement</w:t>
      </w:r>
      <w:r w:rsidR="00F146DB" w:rsidRPr="009C6715">
        <w:rPr>
          <w:rFonts w:ascii="Marianne" w:eastAsia="Times New Roman" w:hAnsi="Marianne" w:cs="Times New Roman"/>
        </w:rPr>
        <w:t xml:space="preserve"> </w:t>
      </w:r>
      <w:r w:rsidRPr="009C6715">
        <w:rPr>
          <w:rFonts w:ascii="Marianne" w:eastAsia="Times New Roman" w:hAnsi="Marianne" w:cs="Times New Roman"/>
        </w:rPr>
        <w:t xml:space="preserve">en lui indiquant les raisons pour lesquelles la totalité des informations ne peuvent être communiquées dans les délais initiaux. </w:t>
      </w:r>
    </w:p>
    <w:p w14:paraId="14B01C8A" w14:textId="77777777" w:rsidR="0085478B" w:rsidRPr="004132DE" w:rsidRDefault="0085478B" w:rsidP="0085478B">
      <w:pPr>
        <w:spacing w:after="0" w:line="240" w:lineRule="auto"/>
        <w:jc w:val="both"/>
        <w:rPr>
          <w:rFonts w:ascii="Marianne" w:eastAsia="Times New Roman" w:hAnsi="Marianne" w:cs="Times New Roman"/>
        </w:rPr>
      </w:pPr>
    </w:p>
    <w:p w14:paraId="434385AB" w14:textId="77777777"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Le sous-traitant s’engage à coopérer pleinement avec le responsable de traitement afin de l’aider dans la gestion de cette situation et notamment en :</w:t>
      </w:r>
    </w:p>
    <w:p w14:paraId="106BB90E"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proofErr w:type="gramStart"/>
      <w:r w:rsidRPr="009C6715">
        <w:rPr>
          <w:rFonts w:ascii="Marianne" w:eastAsia="Times New Roman" w:hAnsi="Marianne" w:cs="Times New Roman"/>
        </w:rPr>
        <w:t>contribuant</w:t>
      </w:r>
      <w:proofErr w:type="gramEnd"/>
      <w:r w:rsidRPr="009C6715">
        <w:rPr>
          <w:rFonts w:ascii="Marianne" w:eastAsia="Times New Roman" w:hAnsi="Marianne" w:cs="Times New Roman"/>
        </w:rPr>
        <w:t xml:space="preserve"> à la conduite des investigations sur la violation de données à caractère personnel ;</w:t>
      </w:r>
    </w:p>
    <w:p w14:paraId="0FA70FF4"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proofErr w:type="gramStart"/>
      <w:r w:rsidRPr="009C6715">
        <w:rPr>
          <w:rFonts w:ascii="Marianne" w:eastAsia="Times New Roman" w:hAnsi="Marianne" w:cs="Times New Roman"/>
        </w:rPr>
        <w:t>fournissant</w:t>
      </w:r>
      <w:proofErr w:type="gramEnd"/>
      <w:r w:rsidRPr="009C6715">
        <w:rPr>
          <w:rFonts w:ascii="Marianne" w:eastAsia="Times New Roman" w:hAnsi="Marianne" w:cs="Times New Roman"/>
        </w:rPr>
        <w:t xml:space="preserve"> au responsable de traitement ou à la personne qu’il a désigné, un accès physique aux installations et opérations concernées ;</w:t>
      </w:r>
    </w:p>
    <w:p w14:paraId="171BAA28"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proofErr w:type="gramStart"/>
      <w:r w:rsidRPr="009C6715">
        <w:rPr>
          <w:rFonts w:ascii="Marianne" w:eastAsia="Times New Roman" w:hAnsi="Marianne" w:cs="Times New Roman"/>
        </w:rPr>
        <w:lastRenderedPageBreak/>
        <w:t>organisant</w:t>
      </w:r>
      <w:proofErr w:type="gramEnd"/>
      <w:r w:rsidRPr="009C6715">
        <w:rPr>
          <w:rFonts w:ascii="Marianne" w:eastAsia="Times New Roman" w:hAnsi="Marianne" w:cs="Times New Roman"/>
        </w:rPr>
        <w:t xml:space="preserve"> des entretiens entre le personnel du responsable de traitement et son propre personnel ;</w:t>
      </w:r>
    </w:p>
    <w:p w14:paraId="1B5B81F2"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proofErr w:type="gramStart"/>
      <w:r w:rsidRPr="009C6715">
        <w:rPr>
          <w:rFonts w:ascii="Marianne" w:eastAsia="Times New Roman" w:hAnsi="Marianne" w:cs="Times New Roman"/>
        </w:rPr>
        <w:t>fournissant</w:t>
      </w:r>
      <w:proofErr w:type="gramEnd"/>
      <w:r w:rsidRPr="009C6715">
        <w:rPr>
          <w:rFonts w:ascii="Marianne" w:eastAsia="Times New Roman" w:hAnsi="Marianne" w:cs="Times New Roman"/>
        </w:rPr>
        <w:t xml:space="preserve"> tous les registres, journaux, dossiers, communications de données et autres documents pertinents nécessaires pour se conformer à la réglementation en vigueur et, le cas échéant, aux codes de conduite auxquels il aurait adhéré.</w:t>
      </w:r>
    </w:p>
    <w:p w14:paraId="2094EA59" w14:textId="77777777" w:rsidR="0085478B" w:rsidRPr="009C6715" w:rsidRDefault="0085478B" w:rsidP="0085478B">
      <w:pPr>
        <w:spacing w:after="0" w:line="240" w:lineRule="auto"/>
        <w:jc w:val="both"/>
        <w:rPr>
          <w:rFonts w:ascii="Marianne" w:eastAsia="Times New Roman" w:hAnsi="Marianne" w:cs="Times New Roman"/>
        </w:rPr>
      </w:pPr>
    </w:p>
    <w:p w14:paraId="0BEF0C1C" w14:textId="7ED3C1F2" w:rsidR="0085478B" w:rsidRPr="009C6715" w:rsidRDefault="00753C26" w:rsidP="0085478B">
      <w:pPr>
        <w:spacing w:after="0" w:line="240" w:lineRule="auto"/>
        <w:jc w:val="both"/>
        <w:rPr>
          <w:rFonts w:ascii="Marianne" w:eastAsia="Times New Roman" w:hAnsi="Marianne" w:cs="Times New Roman"/>
        </w:rPr>
      </w:pPr>
      <w:r>
        <w:rPr>
          <w:rFonts w:ascii="Marianne" w:eastAsia="Times New Roman" w:hAnsi="Marianne" w:cs="Times New Roman"/>
        </w:rPr>
        <w:t>En tout état de cause, le</w:t>
      </w:r>
      <w:r w:rsidRPr="009C6715">
        <w:rPr>
          <w:rFonts w:ascii="Marianne" w:eastAsia="Times New Roman" w:hAnsi="Marianne" w:cs="Times New Roman"/>
        </w:rPr>
        <w:t xml:space="preserve"> </w:t>
      </w:r>
      <w:r w:rsidR="0085478B" w:rsidRPr="009C6715">
        <w:rPr>
          <w:rFonts w:ascii="Marianne" w:eastAsia="Times New Roman" w:hAnsi="Marianne" w:cs="Times New Roman"/>
        </w:rPr>
        <w:t xml:space="preserve">sous-traitant reconnaît que le responsable de traitement est </w:t>
      </w:r>
      <w:proofErr w:type="gramStart"/>
      <w:r w:rsidR="0085478B" w:rsidRPr="009C6715">
        <w:rPr>
          <w:rFonts w:ascii="Marianne" w:eastAsia="Times New Roman" w:hAnsi="Marianne" w:cs="Times New Roman"/>
        </w:rPr>
        <w:t>seul habilité</w:t>
      </w:r>
      <w:proofErr w:type="gramEnd"/>
      <w:r w:rsidR="0085478B" w:rsidRPr="009C6715">
        <w:rPr>
          <w:rFonts w:ascii="Marianne" w:eastAsia="Times New Roman" w:hAnsi="Marianne" w:cs="Times New Roman"/>
        </w:rPr>
        <w:t xml:space="preserve"> à :</w:t>
      </w:r>
    </w:p>
    <w:p w14:paraId="6CB0555A"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proofErr w:type="gramStart"/>
      <w:r w:rsidRPr="009C6715">
        <w:rPr>
          <w:rFonts w:ascii="Marianne" w:eastAsia="Times New Roman" w:hAnsi="Marianne" w:cs="Times New Roman"/>
        </w:rPr>
        <w:t>décider</w:t>
      </w:r>
      <w:proofErr w:type="gramEnd"/>
      <w:r w:rsidRPr="009C6715">
        <w:rPr>
          <w:rFonts w:ascii="Marianne" w:eastAsia="Times New Roman" w:hAnsi="Marianne" w:cs="Times New Roman"/>
        </w:rPr>
        <w:t xml:space="preserve"> si cette violation de donnée à caractère personnel doit ou non être notifiée à l’autorité de contrôle, voire communiquée aux personnes concernées ;</w:t>
      </w:r>
    </w:p>
    <w:p w14:paraId="43C74CF7" w14:textId="77777777" w:rsidR="0085478B" w:rsidRPr="009C6715" w:rsidRDefault="0085478B" w:rsidP="0085478B">
      <w:pPr>
        <w:numPr>
          <w:ilvl w:val="0"/>
          <w:numId w:val="4"/>
        </w:numPr>
        <w:spacing w:after="0" w:line="240" w:lineRule="auto"/>
        <w:jc w:val="both"/>
        <w:rPr>
          <w:rFonts w:ascii="Marianne" w:eastAsia="Times New Roman" w:hAnsi="Marianne" w:cs="Times New Roman"/>
        </w:rPr>
      </w:pPr>
      <w:proofErr w:type="gramStart"/>
      <w:r w:rsidRPr="009C6715">
        <w:rPr>
          <w:rFonts w:ascii="Marianne" w:eastAsia="Times New Roman" w:hAnsi="Marianne" w:cs="Times New Roman"/>
        </w:rPr>
        <w:t>formaliser</w:t>
      </w:r>
      <w:proofErr w:type="gramEnd"/>
      <w:r w:rsidRPr="009C6715">
        <w:rPr>
          <w:rFonts w:ascii="Marianne" w:eastAsia="Times New Roman" w:hAnsi="Marianne" w:cs="Times New Roman"/>
        </w:rPr>
        <w:t xml:space="preserve"> le contenu de ladite notification ;</w:t>
      </w:r>
    </w:p>
    <w:p w14:paraId="4FE06F87" w14:textId="2418877B" w:rsidR="0085478B" w:rsidRPr="009C6715" w:rsidRDefault="0085478B" w:rsidP="00977CB4">
      <w:pPr>
        <w:numPr>
          <w:ilvl w:val="0"/>
          <w:numId w:val="4"/>
        </w:numPr>
        <w:spacing w:after="0" w:line="240" w:lineRule="auto"/>
        <w:jc w:val="both"/>
        <w:rPr>
          <w:rFonts w:ascii="Marianne" w:eastAsia="Times New Roman" w:hAnsi="Marianne" w:cs="Times New Roman"/>
        </w:rPr>
      </w:pPr>
      <w:proofErr w:type="gramStart"/>
      <w:r w:rsidRPr="009C6715">
        <w:rPr>
          <w:rFonts w:ascii="Marianne" w:eastAsia="Times New Roman" w:hAnsi="Marianne" w:cs="Times New Roman"/>
        </w:rPr>
        <w:t>réaliser</w:t>
      </w:r>
      <w:proofErr w:type="gramEnd"/>
      <w:r w:rsidRPr="009C6715">
        <w:rPr>
          <w:rFonts w:ascii="Marianne" w:eastAsia="Times New Roman" w:hAnsi="Marianne" w:cs="Times New Roman"/>
        </w:rPr>
        <w:t xml:space="preserve"> la notification proprement dite à la CNIL</w:t>
      </w:r>
      <w:r w:rsidR="00977CB4">
        <w:rPr>
          <w:rFonts w:ascii="Marianne" w:eastAsia="Times New Roman" w:hAnsi="Marianne" w:cs="Times New Roman"/>
        </w:rPr>
        <w:t xml:space="preserve">, et </w:t>
      </w:r>
      <w:r w:rsidR="00977CB4" w:rsidRPr="00977CB4">
        <w:rPr>
          <w:rFonts w:ascii="Marianne" w:eastAsia="Times New Roman" w:hAnsi="Marianne" w:cs="Times New Roman"/>
        </w:rPr>
        <w:t>aux personnes concernées</w:t>
      </w:r>
      <w:r w:rsidR="00977CB4">
        <w:rPr>
          <w:rFonts w:ascii="Marianne" w:eastAsia="Times New Roman" w:hAnsi="Marianne" w:cs="Times New Roman"/>
        </w:rPr>
        <w:t xml:space="preserve"> le cas échéant</w:t>
      </w:r>
      <w:r w:rsidRPr="009C6715">
        <w:rPr>
          <w:rFonts w:ascii="Marianne" w:eastAsia="Times New Roman" w:hAnsi="Marianne" w:cs="Times New Roman"/>
        </w:rPr>
        <w:t xml:space="preserve">. </w:t>
      </w:r>
    </w:p>
    <w:p w14:paraId="7023790A" w14:textId="77777777" w:rsidR="0085478B" w:rsidRPr="009C6715" w:rsidRDefault="0085478B" w:rsidP="0085478B">
      <w:pPr>
        <w:spacing w:after="0" w:line="240" w:lineRule="auto"/>
        <w:ind w:left="1287"/>
        <w:jc w:val="both"/>
        <w:rPr>
          <w:rFonts w:ascii="Marianne" w:eastAsia="Times New Roman" w:hAnsi="Marianne" w:cs="Times New Roman"/>
        </w:rPr>
      </w:pPr>
    </w:p>
    <w:p w14:paraId="1BE75D29" w14:textId="77777777"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Lorsque le responsable de traitement est dans l’obligation de communiquer la violation de données à caractère personnel aux personnes concernées, le sous-t</w:t>
      </w:r>
      <w:r>
        <w:rPr>
          <w:rFonts w:ascii="Marianne" w:eastAsia="Times New Roman" w:hAnsi="Marianne" w:cs="Times New Roman"/>
        </w:rPr>
        <w:t>r</w:t>
      </w:r>
      <w:r w:rsidRPr="009C6715">
        <w:rPr>
          <w:rFonts w:ascii="Marianne" w:eastAsia="Times New Roman" w:hAnsi="Marianne" w:cs="Times New Roman"/>
        </w:rPr>
        <w:t>aitant prend en charge les frais liés à cette communication si la violation est survenue à cause d’un manquement de sa part aux obligations prévues par les présentes dispositions, au RGPD et à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xml:space="preserve">. </w:t>
      </w:r>
    </w:p>
    <w:p w14:paraId="656F1D98" w14:textId="0B5175F1" w:rsidR="0085478B" w:rsidRPr="009C6715" w:rsidRDefault="0085478B" w:rsidP="0085478B">
      <w:pPr>
        <w:spacing w:after="0" w:line="240" w:lineRule="auto"/>
        <w:jc w:val="both"/>
        <w:rPr>
          <w:rFonts w:ascii="Marianne" w:eastAsia="Times New Roman" w:hAnsi="Marianne" w:cs="Times New Roman"/>
        </w:rPr>
      </w:pPr>
    </w:p>
    <w:p w14:paraId="144A880F" w14:textId="1E3169F9" w:rsidR="0085478B"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En cas de manquement du sous-traitant au titre de ses obligations décrites dans le présent article, celui-ci restaure, à ses frais, les données traitées dans le cadre du présent marché en cas de perte de données.</w:t>
      </w:r>
    </w:p>
    <w:p w14:paraId="0A526352" w14:textId="0890D34D" w:rsidR="0085478B" w:rsidRDefault="0085478B" w:rsidP="00977CB4">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Ces dispositions s’appliquent sans préjudice de la pr</w:t>
      </w:r>
      <w:r w:rsidR="007D7398">
        <w:rPr>
          <w:rFonts w:ascii="Marianne" w:eastAsia="Times New Roman" w:hAnsi="Marianne" w:cs="Times New Roman"/>
        </w:rPr>
        <w:t>océdure décrite à l’article VI.7</w:t>
      </w:r>
      <w:r w:rsidRPr="009C6715">
        <w:rPr>
          <w:rFonts w:ascii="Marianne" w:eastAsia="Times New Roman" w:hAnsi="Marianne" w:cs="Times New Roman"/>
        </w:rPr>
        <w:t xml:space="preserve"> du CCAP relatif aux règles de sécurité applicables en cas d’attaque informatique ou d’intrusion s</w:t>
      </w:r>
      <w:r>
        <w:rPr>
          <w:rFonts w:ascii="Marianne" w:eastAsia="Times New Roman" w:hAnsi="Marianne" w:cs="Times New Roman"/>
        </w:rPr>
        <w:t>ur les réseaux du sous-traitant</w:t>
      </w:r>
      <w:r w:rsidRPr="009C6715">
        <w:rPr>
          <w:rFonts w:ascii="Marianne" w:eastAsia="Times New Roman" w:hAnsi="Marianne" w:cs="Times New Roman"/>
        </w:rPr>
        <w:t>, afin de s’assurer que lesdits manquements ont bien été corrigés.</w:t>
      </w:r>
      <w:r w:rsidR="00977CB4" w:rsidRPr="00977CB4">
        <w:rPr>
          <w:rFonts w:ascii="Marianne" w:eastAsia="Times New Roman" w:hAnsi="Marianne" w:cs="Times New Roman"/>
          <w:i/>
        </w:rPr>
        <w:t xml:space="preserve"> </w:t>
      </w:r>
      <w:r w:rsidR="00977CB4" w:rsidRPr="00977CB4">
        <w:rPr>
          <w:rFonts w:ascii="Marianne" w:eastAsia="Times New Roman" w:hAnsi="Marianne" w:cs="Times New Roman"/>
          <w:i/>
          <w:highlight w:val="green"/>
        </w:rPr>
        <w:t>[MJ/MOA</w:t>
      </w:r>
      <w:r w:rsidR="00977CB4" w:rsidRPr="00977CB4">
        <w:rPr>
          <w:rFonts w:ascii="Calibri" w:eastAsia="Times New Roman" w:hAnsi="Calibri" w:cs="Calibri"/>
          <w:i/>
          <w:highlight w:val="green"/>
        </w:rPr>
        <w:t> </w:t>
      </w:r>
      <w:r w:rsidR="00977CB4" w:rsidRPr="00977CB4">
        <w:rPr>
          <w:rFonts w:ascii="Marianne" w:eastAsia="Times New Roman" w:hAnsi="Marianne" w:cs="Times New Roman"/>
          <w:i/>
          <w:highlight w:val="green"/>
        </w:rPr>
        <w:t xml:space="preserve">: </w:t>
      </w:r>
      <w:r w:rsidR="00977CB4">
        <w:rPr>
          <w:rFonts w:ascii="Marianne" w:eastAsia="Times New Roman" w:hAnsi="Marianne" w:cs="Times New Roman"/>
          <w:i/>
          <w:highlight w:val="green"/>
        </w:rPr>
        <w:t>cette clause est à</w:t>
      </w:r>
      <w:r w:rsidR="00977CB4" w:rsidRPr="00977CB4">
        <w:rPr>
          <w:rFonts w:ascii="Marianne" w:eastAsia="Times New Roman" w:hAnsi="Marianne" w:cs="Times New Roman"/>
          <w:i/>
          <w:highlight w:val="green"/>
        </w:rPr>
        <w:t xml:space="preserve"> ajuster/supprimer le cas échéant au regard du contrat de marché public qui a été conclu. NB : Pensez à vérifier que la numérotation de l’article (VI.7 CCAP) demeure]</w:t>
      </w:r>
    </w:p>
    <w:p w14:paraId="15B8F94A" w14:textId="5D4A86A1" w:rsidR="0085478B" w:rsidRPr="009C6715" w:rsidRDefault="0085478B" w:rsidP="0085478B">
      <w:pPr>
        <w:spacing w:after="0" w:line="240" w:lineRule="auto"/>
        <w:jc w:val="both"/>
        <w:rPr>
          <w:rFonts w:ascii="Marianne" w:eastAsia="Times New Roman" w:hAnsi="Marianne" w:cs="Times New Roman"/>
        </w:rPr>
      </w:pPr>
      <w:r w:rsidRPr="00521B42">
        <w:rPr>
          <w:rFonts w:ascii="Marianne" w:eastAsia="Times New Roman" w:hAnsi="Marianne" w:cs="Times New Roman"/>
        </w:rPr>
        <w:t>Tout manquement constaté à ces obligations constitue une faute du sous-traitant et/ou de ses sous-traitants</w:t>
      </w:r>
      <w:r w:rsidR="00F146DB">
        <w:rPr>
          <w:rFonts w:ascii="Marianne" w:eastAsia="Times New Roman" w:hAnsi="Marianne" w:cs="Times New Roman"/>
        </w:rPr>
        <w:t xml:space="preserve"> ultérieurs.</w:t>
      </w:r>
    </w:p>
    <w:p w14:paraId="74403DB5" w14:textId="0E4E0591" w:rsidR="0085478B" w:rsidRPr="003970FB"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3970FB">
        <w:rPr>
          <w:rFonts w:ascii="Marianne" w:eastAsia="Times New Roman" w:hAnsi="Marianne" w:cs="Times New Roman"/>
          <w:b/>
          <w:bCs/>
        </w:rPr>
        <w:t>Autres notifications</w:t>
      </w:r>
    </w:p>
    <w:p w14:paraId="5F8C40F0"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doit informer le ministère dans les meilleurs délais</w:t>
      </w:r>
      <w:r w:rsidRPr="009C6715">
        <w:rPr>
          <w:rFonts w:ascii="Calibri" w:eastAsia="Times New Roman" w:hAnsi="Calibri" w:cs="Calibri"/>
        </w:rPr>
        <w:t> </w:t>
      </w:r>
      <w:r w:rsidRPr="009C6715">
        <w:rPr>
          <w:rFonts w:ascii="Marianne" w:eastAsia="Times New Roman" w:hAnsi="Marianne" w:cs="Times New Roman"/>
        </w:rPr>
        <w:t xml:space="preserve">: </w:t>
      </w:r>
    </w:p>
    <w:p w14:paraId="22A41E84" w14:textId="04216084" w:rsidR="0085478B" w:rsidRPr="009C6715" w:rsidRDefault="0085478B" w:rsidP="0085478B">
      <w:pPr>
        <w:pStyle w:val="Paragraphedeliste"/>
        <w:numPr>
          <w:ilvl w:val="0"/>
          <w:numId w:val="3"/>
        </w:numPr>
        <w:spacing w:before="100" w:beforeAutospacing="1" w:after="100" w:afterAutospacing="1" w:line="240" w:lineRule="auto"/>
        <w:jc w:val="both"/>
        <w:rPr>
          <w:rFonts w:ascii="Marianne" w:eastAsia="Times New Roman" w:hAnsi="Marianne" w:cs="Times New Roman"/>
        </w:rPr>
      </w:pPr>
      <w:proofErr w:type="gramStart"/>
      <w:r w:rsidRPr="009C6715">
        <w:rPr>
          <w:rFonts w:ascii="Marianne" w:eastAsia="Times New Roman" w:hAnsi="Marianne" w:cs="Times New Roman"/>
        </w:rPr>
        <w:t>de</w:t>
      </w:r>
      <w:proofErr w:type="gramEnd"/>
      <w:r w:rsidRPr="009C6715">
        <w:rPr>
          <w:rFonts w:ascii="Marianne" w:eastAsia="Times New Roman" w:hAnsi="Marianne" w:cs="Times New Roman"/>
        </w:rPr>
        <w:t xml:space="preserve"> toute demande contraignante de divulgation des données à caractère personnel, sauf si cela est interdit, par exemple dans le cadre d’une interdiction à caractère pénal visant à préserver le secret d’une enquête</w:t>
      </w:r>
      <w:r w:rsidRPr="009C6715">
        <w:rPr>
          <w:rFonts w:ascii="Calibri" w:eastAsia="Times New Roman" w:hAnsi="Calibri" w:cs="Calibri"/>
        </w:rPr>
        <w:t> </w:t>
      </w:r>
      <w:r w:rsidRPr="009C6715">
        <w:rPr>
          <w:rFonts w:ascii="Marianne" w:eastAsia="Times New Roman" w:hAnsi="Marianne" w:cs="Times New Roman"/>
        </w:rPr>
        <w:t>;</w:t>
      </w:r>
    </w:p>
    <w:p w14:paraId="0D3373F1" w14:textId="4113EF26" w:rsidR="0085478B" w:rsidRPr="009C6715" w:rsidRDefault="0085478B" w:rsidP="0085478B">
      <w:pPr>
        <w:pStyle w:val="Paragraphedeliste"/>
        <w:numPr>
          <w:ilvl w:val="0"/>
          <w:numId w:val="3"/>
        </w:numPr>
        <w:spacing w:before="100" w:beforeAutospacing="1" w:after="100" w:afterAutospacing="1" w:line="240" w:lineRule="auto"/>
        <w:jc w:val="both"/>
        <w:rPr>
          <w:rFonts w:ascii="Marianne" w:eastAsia="Times New Roman" w:hAnsi="Marianne" w:cs="Times New Roman"/>
        </w:rPr>
      </w:pPr>
      <w:proofErr w:type="gramStart"/>
      <w:r w:rsidRPr="009C6715">
        <w:rPr>
          <w:rFonts w:ascii="Marianne" w:eastAsia="Times New Roman" w:hAnsi="Marianne" w:cs="Times New Roman"/>
        </w:rPr>
        <w:lastRenderedPageBreak/>
        <w:t>de</w:t>
      </w:r>
      <w:proofErr w:type="gramEnd"/>
      <w:r w:rsidRPr="009C6715">
        <w:rPr>
          <w:rFonts w:ascii="Marianne" w:eastAsia="Times New Roman" w:hAnsi="Marianne" w:cs="Times New Roman"/>
        </w:rPr>
        <w:t xml:space="preserve"> toutes </w:t>
      </w:r>
      <w:r>
        <w:rPr>
          <w:rFonts w:ascii="Marianne" w:eastAsia="Times New Roman" w:hAnsi="Marianne" w:cs="Times New Roman"/>
        </w:rPr>
        <w:t xml:space="preserve">réclamations ou </w:t>
      </w:r>
      <w:r w:rsidRPr="009C6715">
        <w:rPr>
          <w:rFonts w:ascii="Marianne" w:eastAsia="Times New Roman" w:hAnsi="Marianne" w:cs="Times New Roman"/>
        </w:rPr>
        <w:t>plaintes reçues directement d’une personne concernée, sans y répondre</w:t>
      </w:r>
      <w:r w:rsidR="00753C26">
        <w:rPr>
          <w:rFonts w:ascii="Marianne" w:eastAsia="Times New Roman" w:hAnsi="Marianne" w:cs="Times New Roman"/>
        </w:rPr>
        <w:t>.</w:t>
      </w:r>
    </w:p>
    <w:p w14:paraId="09F38AB1" w14:textId="77777777" w:rsidR="0085478B" w:rsidRPr="009C6715" w:rsidRDefault="0085478B" w:rsidP="0085478B">
      <w:pPr>
        <w:pStyle w:val="Paragraphedeliste"/>
        <w:spacing w:before="100" w:beforeAutospacing="1" w:after="100" w:afterAutospacing="1" w:line="240" w:lineRule="auto"/>
        <w:jc w:val="both"/>
        <w:rPr>
          <w:rFonts w:ascii="Marianne" w:eastAsia="Times New Roman" w:hAnsi="Marianne" w:cs="Times New Roman"/>
        </w:rPr>
      </w:pPr>
    </w:p>
    <w:p w14:paraId="5F1C6D3C" w14:textId="004364D4"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Aide du sous-traitant dans le cadre du respect par le responsable de traitement de ses obligations</w:t>
      </w:r>
    </w:p>
    <w:p w14:paraId="3D32B932" w14:textId="7133F556" w:rsidR="00A73956" w:rsidRDefault="0085478B" w:rsidP="00A73956">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assiste le responsable de traitement pour la réalisation d’analyses d’impact relative</w:t>
      </w:r>
      <w:r>
        <w:rPr>
          <w:rFonts w:ascii="Marianne" w:eastAsia="Times New Roman" w:hAnsi="Marianne" w:cs="Times New Roman"/>
        </w:rPr>
        <w:t>s</w:t>
      </w:r>
      <w:r w:rsidRPr="009C6715">
        <w:rPr>
          <w:rFonts w:ascii="Marianne" w:eastAsia="Times New Roman" w:hAnsi="Marianne" w:cs="Times New Roman"/>
        </w:rPr>
        <w:t xml:space="preserve"> à la protection des données et</w:t>
      </w:r>
      <w:r w:rsidR="00A73956">
        <w:rPr>
          <w:rFonts w:ascii="Marianne" w:eastAsia="Times New Roman" w:hAnsi="Marianne" w:cs="Times New Roman"/>
        </w:rPr>
        <w:t>, le cas échéant, pour le respect de</w:t>
      </w:r>
      <w:r w:rsidR="00A73956" w:rsidRPr="00A73956">
        <w:rPr>
          <w:rFonts w:ascii="Marianne" w:eastAsia="Times New Roman" w:hAnsi="Marianne" w:cs="Times New Roman"/>
        </w:rPr>
        <w:t xml:space="preserve"> l’obligation de consulter l'autorité de contrôle compétente préalablement au traitement lorsqu'une analyse d'impact relative à la protection des données indique que le traitement présenterait un risque élevé si le responsable du traitement ne prenait pas de mesures pour atténuer le risque</w:t>
      </w:r>
      <w:r w:rsidR="00A73956">
        <w:rPr>
          <w:rFonts w:ascii="Marianne" w:eastAsia="Times New Roman" w:hAnsi="Marianne" w:cs="Times New Roman"/>
        </w:rPr>
        <w:t>, en application de l’article 36 du RGPD.</w:t>
      </w:r>
    </w:p>
    <w:p w14:paraId="609774D5" w14:textId="64168A9D" w:rsidR="0085478B" w:rsidRPr="009C6715" w:rsidRDefault="00A73956" w:rsidP="00A73956">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rPr>
        <w:t xml:space="preserve">Le sous-traitant assiste également le responsable de traitement </w:t>
      </w:r>
      <w:r w:rsidR="0085478B" w:rsidRPr="009C6715">
        <w:rPr>
          <w:rFonts w:ascii="Marianne" w:eastAsia="Times New Roman" w:hAnsi="Marianne" w:cs="Times New Roman"/>
        </w:rPr>
        <w:t xml:space="preserve">en cas de plainte formulée par une personne concernée ou par un regroupement de celles-ci ou </w:t>
      </w:r>
      <w:r w:rsidR="00373593">
        <w:rPr>
          <w:rFonts w:ascii="Marianne" w:eastAsia="Times New Roman" w:hAnsi="Marianne" w:cs="Times New Roman"/>
        </w:rPr>
        <w:t xml:space="preserve">en </w:t>
      </w:r>
      <w:r w:rsidR="0085478B" w:rsidRPr="009C6715">
        <w:rPr>
          <w:rFonts w:ascii="Marianne" w:eastAsia="Times New Roman" w:hAnsi="Marianne" w:cs="Times New Roman"/>
        </w:rPr>
        <w:t xml:space="preserve">cas de contrôle sur place ou sur pièce de la CNIL. </w:t>
      </w:r>
    </w:p>
    <w:p w14:paraId="2D69E7A5" w14:textId="19D8B117"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 xml:space="preserve">Mesures de sécurité </w:t>
      </w:r>
      <w:r>
        <w:rPr>
          <w:rFonts w:ascii="Marianne" w:eastAsia="Times New Roman" w:hAnsi="Marianne" w:cs="Times New Roman"/>
          <w:b/>
          <w:bCs/>
        </w:rPr>
        <w:t>encadrant le traitement des</w:t>
      </w:r>
      <w:r w:rsidRPr="009C6715">
        <w:rPr>
          <w:rFonts w:ascii="Marianne" w:eastAsia="Times New Roman" w:hAnsi="Marianne" w:cs="Times New Roman"/>
          <w:b/>
          <w:bCs/>
        </w:rPr>
        <w:t xml:space="preserve"> données à caractère personnel </w:t>
      </w:r>
    </w:p>
    <w:p w14:paraId="3DF6834D" w14:textId="6DDE399E" w:rsidR="007600A8" w:rsidRDefault="0085478B" w:rsidP="00E71189">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1</w:t>
      </w:r>
      <w:r w:rsidRPr="009C6715">
        <w:rPr>
          <w:rFonts w:ascii="Marianne" w:eastAsia="Times New Roman" w:hAnsi="Marianne" w:cs="Times New Roman"/>
        </w:rPr>
        <w:t xml:space="preserve">. Le </w:t>
      </w:r>
      <w:r w:rsidRPr="003575CB">
        <w:rPr>
          <w:rFonts w:ascii="Marianne" w:eastAsia="Times New Roman" w:hAnsi="Marianne" w:cs="Times New Roman"/>
        </w:rPr>
        <w:t xml:space="preserve">sous-traitant </w:t>
      </w:r>
      <w:r w:rsidR="00E71189">
        <w:rPr>
          <w:rFonts w:ascii="Marianne" w:eastAsia="Times New Roman" w:hAnsi="Marianne" w:cs="Times New Roman"/>
        </w:rPr>
        <w:t>s’engage à mettre</w:t>
      </w:r>
      <w:r w:rsidRPr="009C6715">
        <w:rPr>
          <w:rFonts w:ascii="Marianne" w:eastAsia="Times New Roman" w:hAnsi="Marianne" w:cs="Times New Roman"/>
        </w:rPr>
        <w:t xml:space="preserve"> en œuvre les mesures techniques et organisationnelles appropriées </w:t>
      </w:r>
      <w:r w:rsidR="003575CB">
        <w:rPr>
          <w:rFonts w:ascii="Marianne" w:eastAsia="Times New Roman" w:hAnsi="Marianne" w:cs="Times New Roman"/>
        </w:rPr>
        <w:t xml:space="preserve">afin de garantir </w:t>
      </w:r>
      <w:r w:rsidRPr="009C6715">
        <w:rPr>
          <w:rFonts w:ascii="Marianne" w:eastAsia="Times New Roman" w:hAnsi="Marianne" w:cs="Times New Roman"/>
        </w:rPr>
        <w:t>un niveau de sécurité adapté aux risques, compte tenu de l'état des connaissances</w:t>
      </w:r>
      <w:r w:rsidR="00E71189">
        <w:rPr>
          <w:rFonts w:ascii="Marianne" w:eastAsia="Times New Roman" w:hAnsi="Marianne" w:cs="Times New Roman"/>
        </w:rPr>
        <w:t xml:space="preserve">, </w:t>
      </w:r>
      <w:r w:rsidRPr="009C6715">
        <w:rPr>
          <w:rFonts w:ascii="Marianne" w:eastAsia="Times New Roman" w:hAnsi="Marianne" w:cs="Times New Roman"/>
        </w:rPr>
        <w:t xml:space="preserve">des coûts </w:t>
      </w:r>
      <w:r w:rsidR="00E71189">
        <w:rPr>
          <w:rFonts w:ascii="Marianne" w:eastAsia="Times New Roman" w:hAnsi="Marianne" w:cs="Times New Roman"/>
        </w:rPr>
        <w:t xml:space="preserve">de mise en œuvre </w:t>
      </w:r>
      <w:r w:rsidR="00E71189" w:rsidRPr="00E71189">
        <w:rPr>
          <w:rFonts w:ascii="Marianne" w:eastAsia="Times New Roman" w:hAnsi="Marianne" w:cs="Times New Roman"/>
        </w:rPr>
        <w:t>et de la nature, de la portée, du contexte et des</w:t>
      </w:r>
      <w:r w:rsidR="00E71189">
        <w:rPr>
          <w:rFonts w:ascii="Marianne" w:eastAsia="Times New Roman" w:hAnsi="Marianne" w:cs="Times New Roman"/>
        </w:rPr>
        <w:t xml:space="preserve"> finalités du traitement, ainsi </w:t>
      </w:r>
      <w:r w:rsidR="00E71189" w:rsidRPr="00E71189">
        <w:rPr>
          <w:rFonts w:ascii="Marianne" w:eastAsia="Times New Roman" w:hAnsi="Marianne" w:cs="Times New Roman"/>
        </w:rPr>
        <w:t>que des risques pour les personnes concernées.</w:t>
      </w:r>
    </w:p>
    <w:p w14:paraId="52E87DBB" w14:textId="62A1C7A7" w:rsidR="0085478B" w:rsidRPr="009C6715" w:rsidRDefault="007600A8" w:rsidP="00E71189">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Lors de l'évaluation du niveau de sécurité approprié, il est tenu compte en particulier des risques que présente le traitement, résultant notamment de la destruction, de la perte, de l'altération, de la divulgation non autorisée de données à caractère personnel transmises, conservées ou traitées d'une autre manière, ou de l'accès non autorisé à de telles données, de manière accidentelle ou illicite qui sont susceptibles d'entraîner des dommages physiques, matériels ou un préjudice moral.</w:t>
      </w:r>
    </w:p>
    <w:p w14:paraId="4E450486" w14:textId="77777777" w:rsidR="007600A8" w:rsidRDefault="007600A8" w:rsidP="007600A8">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Ces mesures tiennent compte de l’état de l’art, de la doctrine de la CNIL et de l’Agence Nationale de la Sécurité des Systèmes d’Information (ANSSI) et sont conformes aux standards de sécurité en vigueur.</w:t>
      </w:r>
    </w:p>
    <w:p w14:paraId="7855DB2F" w14:textId="4367ACE8" w:rsidR="00E71189" w:rsidRPr="009C6715" w:rsidRDefault="007600A8" w:rsidP="00CE5E4D">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2.</w:t>
      </w:r>
      <w:r w:rsidRPr="009C6715">
        <w:rPr>
          <w:rFonts w:ascii="Marianne" w:eastAsia="Times New Roman" w:hAnsi="Marianne" w:cs="Times New Roman"/>
        </w:rPr>
        <w:t xml:space="preserve"> </w:t>
      </w:r>
      <w:r w:rsidR="00CE5E4D">
        <w:rPr>
          <w:rFonts w:ascii="Marianne" w:eastAsia="Times New Roman" w:hAnsi="Marianne" w:cs="Times New Roman"/>
        </w:rPr>
        <w:t>A ce titre, l</w:t>
      </w:r>
      <w:r w:rsidR="00CE5E4D" w:rsidRPr="00CE5E4D">
        <w:rPr>
          <w:rFonts w:ascii="Marianne" w:eastAsia="Times New Roman" w:hAnsi="Marianne" w:cs="Times New Roman"/>
        </w:rPr>
        <w:t xml:space="preserve">e sous-traitant met au moins en œuvre les mesures techniques et organisationnelles précisées </w:t>
      </w:r>
      <w:r>
        <w:rPr>
          <w:rFonts w:ascii="Marianne" w:eastAsia="Times New Roman" w:hAnsi="Marianne" w:cs="Times New Roman"/>
        </w:rPr>
        <w:t xml:space="preserve">en </w:t>
      </w:r>
      <w:r w:rsidR="00CE5E4D" w:rsidRPr="00CE5E4D">
        <w:rPr>
          <w:rFonts w:ascii="Marianne" w:eastAsia="Times New Roman" w:hAnsi="Marianne" w:cs="Times New Roman"/>
        </w:rPr>
        <w:t>a</w:t>
      </w:r>
      <w:r w:rsidR="00AF4351">
        <w:rPr>
          <w:rFonts w:ascii="Marianne" w:eastAsia="Times New Roman" w:hAnsi="Marianne" w:cs="Times New Roman"/>
        </w:rPr>
        <w:t>ppendice</w:t>
      </w:r>
      <w:r w:rsidR="00CE5E4D" w:rsidRPr="00CE5E4D">
        <w:rPr>
          <w:rFonts w:ascii="Marianne" w:eastAsia="Times New Roman" w:hAnsi="Marianne" w:cs="Times New Roman"/>
        </w:rPr>
        <w:t xml:space="preserve"> </w:t>
      </w:r>
      <w:r w:rsidR="001F066E">
        <w:rPr>
          <w:rFonts w:ascii="Marianne" w:eastAsia="Times New Roman" w:hAnsi="Marianne" w:cs="Times New Roman"/>
        </w:rPr>
        <w:t>3</w:t>
      </w:r>
      <w:r w:rsidR="00CE5E4D">
        <w:rPr>
          <w:rFonts w:ascii="Marianne" w:eastAsia="Times New Roman" w:hAnsi="Marianne" w:cs="Times New Roman"/>
        </w:rPr>
        <w:t xml:space="preserve"> pour assurer </w:t>
      </w:r>
      <w:r>
        <w:rPr>
          <w:rFonts w:ascii="Marianne" w:eastAsia="Times New Roman" w:hAnsi="Marianne" w:cs="Times New Roman"/>
        </w:rPr>
        <w:t xml:space="preserve">la sécurité des données </w:t>
      </w:r>
      <w:r w:rsidR="00CE5E4D" w:rsidRPr="00CE5E4D">
        <w:rPr>
          <w:rFonts w:ascii="Marianne" w:eastAsia="Times New Roman" w:hAnsi="Marianne" w:cs="Times New Roman"/>
        </w:rPr>
        <w:t>à caractère personnel.</w:t>
      </w:r>
    </w:p>
    <w:p w14:paraId="3C2C5224" w14:textId="41114D53" w:rsidR="0085478B" w:rsidRPr="009C6715" w:rsidRDefault="0085478B" w:rsidP="0085478B">
      <w:pPr>
        <w:spacing w:after="0" w:line="240" w:lineRule="auto"/>
        <w:jc w:val="both"/>
        <w:rPr>
          <w:rFonts w:ascii="Marianne" w:eastAsia="Times New Roman" w:hAnsi="Marianne" w:cs="Times New Roman"/>
        </w:rPr>
      </w:pPr>
      <w:r w:rsidRPr="009C6715">
        <w:rPr>
          <w:rFonts w:ascii="Marianne" w:eastAsia="Times New Roman" w:hAnsi="Marianne" w:cs="Times New Roman"/>
        </w:rPr>
        <w:t xml:space="preserve">Le sous-traitant doit mettre en place </w:t>
      </w:r>
      <w:r w:rsidR="007600A8">
        <w:rPr>
          <w:rFonts w:ascii="Marianne" w:eastAsia="Times New Roman" w:hAnsi="Marianne" w:cs="Times New Roman"/>
        </w:rPr>
        <w:t>lesdites</w:t>
      </w:r>
      <w:r w:rsidR="007600A8" w:rsidRPr="009C6715">
        <w:rPr>
          <w:rFonts w:ascii="Marianne" w:eastAsia="Times New Roman" w:hAnsi="Marianne" w:cs="Times New Roman"/>
        </w:rPr>
        <w:t xml:space="preserve"> </w:t>
      </w:r>
      <w:r w:rsidRPr="009C6715">
        <w:rPr>
          <w:rFonts w:ascii="Marianne" w:eastAsia="Times New Roman" w:hAnsi="Marianne" w:cs="Times New Roman"/>
        </w:rPr>
        <w:t xml:space="preserve">mesures avant de traiter les données à caractère personnel pour le compte du ministère. </w:t>
      </w:r>
    </w:p>
    <w:p w14:paraId="7B5A80CF"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lastRenderedPageBreak/>
        <w:t xml:space="preserve">3. </w:t>
      </w:r>
      <w:r w:rsidRPr="009C6715">
        <w:rPr>
          <w:rFonts w:ascii="Marianne" w:eastAsia="Times New Roman" w:hAnsi="Marianne" w:cs="Times New Roman"/>
        </w:rPr>
        <w:t xml:space="preserve">Le sous-traitant peut occasionnellement modifier les mesures techniques et organisationnelles sous réserve que les mesures techniques et organisationnelles modifiées ne soient pas moins protectrices. Tout changement substantiel sera communiqué par écrit au ministère dans un délai raisonnable. </w:t>
      </w:r>
    </w:p>
    <w:p w14:paraId="5A0C8B78" w14:textId="147C347B" w:rsidR="0085478B" w:rsidRPr="009C6715" w:rsidRDefault="00FF1C4C"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b/>
        </w:rPr>
        <w:t>4</w:t>
      </w:r>
      <w:r w:rsidR="004F664A" w:rsidRPr="001451D2">
        <w:rPr>
          <w:rFonts w:ascii="Marianne" w:eastAsia="Times New Roman" w:hAnsi="Marianne" w:cs="Times New Roman"/>
          <w:b/>
        </w:rPr>
        <w:t>.</w:t>
      </w:r>
      <w:r w:rsidR="004F664A">
        <w:rPr>
          <w:rFonts w:ascii="Marianne" w:eastAsia="Times New Roman" w:hAnsi="Marianne" w:cs="Times New Roman"/>
        </w:rPr>
        <w:t xml:space="preserve"> </w:t>
      </w:r>
      <w:r w:rsidR="0085478B" w:rsidRPr="009C6715">
        <w:rPr>
          <w:rFonts w:ascii="Marianne" w:eastAsia="Times New Roman" w:hAnsi="Marianne" w:cs="Times New Roman"/>
        </w:rPr>
        <w:t xml:space="preserve">Le sous-traitant </w:t>
      </w:r>
      <w:r w:rsidR="004F664A">
        <w:rPr>
          <w:rFonts w:ascii="Marianne" w:eastAsia="Times New Roman" w:hAnsi="Marianne" w:cs="Times New Roman"/>
        </w:rPr>
        <w:t>informe</w:t>
      </w:r>
      <w:r w:rsidR="004F664A" w:rsidRPr="009C6715">
        <w:rPr>
          <w:rFonts w:ascii="Marianne" w:eastAsia="Times New Roman" w:hAnsi="Marianne" w:cs="Times New Roman"/>
        </w:rPr>
        <w:t xml:space="preserve"> </w:t>
      </w:r>
      <w:r w:rsidR="0085478B" w:rsidRPr="009C6715">
        <w:rPr>
          <w:rFonts w:ascii="Marianne" w:eastAsia="Times New Roman" w:hAnsi="Marianne" w:cs="Times New Roman"/>
        </w:rPr>
        <w:t>son personnel et sensibilise les sous-traitants</w:t>
      </w:r>
      <w:r w:rsidR="004F664A">
        <w:rPr>
          <w:rFonts w:ascii="Marianne" w:eastAsia="Times New Roman" w:hAnsi="Marianne" w:cs="Times New Roman"/>
        </w:rPr>
        <w:t xml:space="preserve"> ultérieurs</w:t>
      </w:r>
      <w:r w:rsidR="0085478B" w:rsidRPr="009C6715">
        <w:rPr>
          <w:rFonts w:ascii="Marianne" w:eastAsia="Times New Roman" w:hAnsi="Marianne" w:cs="Times New Roman"/>
        </w:rPr>
        <w:t xml:space="preserve"> qui pourraient intervenir pour son compte sur les </w:t>
      </w:r>
      <w:r>
        <w:rPr>
          <w:rFonts w:ascii="Marianne" w:eastAsia="Times New Roman" w:hAnsi="Marianne" w:cs="Times New Roman"/>
        </w:rPr>
        <w:t>mesures</w:t>
      </w:r>
      <w:r w:rsidRPr="009C6715">
        <w:rPr>
          <w:rFonts w:ascii="Marianne" w:eastAsia="Times New Roman" w:hAnsi="Marianne" w:cs="Times New Roman"/>
        </w:rPr>
        <w:t xml:space="preserve"> </w:t>
      </w:r>
      <w:r w:rsidR="0085478B" w:rsidRPr="009C6715">
        <w:rPr>
          <w:rFonts w:ascii="Marianne" w:eastAsia="Times New Roman" w:hAnsi="Marianne" w:cs="Times New Roman"/>
        </w:rPr>
        <w:t>de sécurité</w:t>
      </w:r>
      <w:r w:rsidRPr="001F066E">
        <w:t xml:space="preserve"> </w:t>
      </w:r>
      <w:r w:rsidRPr="00FF1C4C">
        <w:rPr>
          <w:rFonts w:ascii="Marianne" w:eastAsia="Times New Roman" w:hAnsi="Marianne" w:cs="Times New Roman"/>
        </w:rPr>
        <w:t>techniques et organisationnelles</w:t>
      </w:r>
      <w:r w:rsidR="0085478B" w:rsidRPr="009C6715">
        <w:rPr>
          <w:rFonts w:ascii="Marianne" w:eastAsia="Times New Roman" w:hAnsi="Marianne" w:cs="Times New Roman"/>
        </w:rPr>
        <w:t xml:space="preserve"> mises à leur charge.</w:t>
      </w:r>
    </w:p>
    <w:p w14:paraId="33AEAF09" w14:textId="3CB01F4B"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Le sous-traitant </w:t>
      </w:r>
      <w:r w:rsidR="00097FE7" w:rsidRPr="00097FE7">
        <w:rPr>
          <w:rFonts w:ascii="Marianne" w:eastAsia="Times New Roman" w:hAnsi="Marianne" w:cs="Times New Roman"/>
        </w:rPr>
        <w:t>n’accorde</w:t>
      </w:r>
      <w:r w:rsidR="00097FE7">
        <w:rPr>
          <w:rFonts w:ascii="Marianne" w:eastAsia="Times New Roman" w:hAnsi="Marianne" w:cs="Times New Roman"/>
        </w:rPr>
        <w:t xml:space="preserve">, à des </w:t>
      </w:r>
      <w:r w:rsidR="00097FE7" w:rsidRPr="009C6715">
        <w:rPr>
          <w:rFonts w:ascii="Marianne" w:eastAsia="Times New Roman" w:hAnsi="Marianne" w:cs="Times New Roman"/>
        </w:rPr>
        <w:t>personne</w:t>
      </w:r>
      <w:r w:rsidR="00097FE7">
        <w:rPr>
          <w:rFonts w:ascii="Marianne" w:eastAsia="Times New Roman" w:hAnsi="Marianne" w:cs="Times New Roman"/>
        </w:rPr>
        <w:t xml:space="preserve">s physiques, un accès </w:t>
      </w:r>
      <w:r w:rsidR="00097FE7" w:rsidRPr="00097FE7">
        <w:rPr>
          <w:rFonts w:ascii="Marianne" w:eastAsia="Times New Roman" w:hAnsi="Marianne" w:cs="Times New Roman"/>
        </w:rPr>
        <w:t>aux données à caractère personne</w:t>
      </w:r>
      <w:r w:rsidR="00097FE7">
        <w:rPr>
          <w:rFonts w:ascii="Marianne" w:eastAsia="Times New Roman" w:hAnsi="Marianne" w:cs="Times New Roman"/>
        </w:rPr>
        <w:t xml:space="preserve">l faisant l’objet du traitement </w:t>
      </w:r>
      <w:r w:rsidR="00097FE7" w:rsidRPr="00097FE7">
        <w:rPr>
          <w:rFonts w:ascii="Marianne" w:eastAsia="Times New Roman" w:hAnsi="Marianne" w:cs="Times New Roman"/>
        </w:rPr>
        <w:t>que dans la mesure strictement nécessaire à l’exécution, à la gestion et au suivi d</w:t>
      </w:r>
      <w:r w:rsidR="00097FE7">
        <w:rPr>
          <w:rFonts w:ascii="Marianne" w:eastAsia="Times New Roman" w:hAnsi="Marianne" w:cs="Times New Roman"/>
        </w:rPr>
        <w:t>e la présente relation de sous-traitance.</w:t>
      </w:r>
      <w:r w:rsidRPr="009C6715">
        <w:rPr>
          <w:rFonts w:ascii="Marianne" w:eastAsia="Times New Roman" w:hAnsi="Marianne" w:cs="Times New Roman"/>
        </w:rPr>
        <w:t xml:space="preserve"> </w:t>
      </w:r>
    </w:p>
    <w:p w14:paraId="4F7DCDAD" w14:textId="5883A0E3"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C6715">
        <w:rPr>
          <w:rFonts w:ascii="Marianne" w:eastAsia="Times New Roman" w:hAnsi="Marianne" w:cs="Times New Roman"/>
          <w:b/>
          <w:bCs/>
        </w:rPr>
        <w:t>Sort des données à caractère personnel à l’issue de la prestation</w:t>
      </w:r>
    </w:p>
    <w:p w14:paraId="13DBA2B3" w14:textId="2C7E8478" w:rsidR="00977CB4" w:rsidRPr="00977CB4" w:rsidRDefault="00977CB4" w:rsidP="00977CB4">
      <w:pPr>
        <w:spacing w:before="100" w:beforeAutospacing="1" w:after="100" w:afterAutospacing="1" w:line="240" w:lineRule="auto"/>
        <w:jc w:val="both"/>
        <w:rPr>
          <w:rFonts w:ascii="Marianne" w:eastAsia="Times New Roman" w:hAnsi="Marianne" w:cs="Times New Roman"/>
          <w:i/>
          <w:highlight w:val="green"/>
        </w:rPr>
      </w:pPr>
      <w:r w:rsidRPr="00977CB4">
        <w:rPr>
          <w:rFonts w:ascii="Marianne" w:eastAsia="Times New Roman" w:hAnsi="Marianne" w:cs="Times New Roman"/>
          <w:i/>
          <w:highlight w:val="green"/>
        </w:rPr>
        <w:t>[MJ/MOA</w:t>
      </w:r>
      <w:r w:rsidRPr="00977CB4">
        <w:rPr>
          <w:rFonts w:ascii="Calibri" w:eastAsia="Times New Roman" w:hAnsi="Calibri" w:cs="Calibri"/>
          <w:i/>
          <w:highlight w:val="green"/>
        </w:rPr>
        <w:t> </w:t>
      </w:r>
      <w:r w:rsidRPr="00977CB4">
        <w:rPr>
          <w:rFonts w:ascii="Marianne" w:eastAsia="Times New Roman" w:hAnsi="Marianne" w:cs="Times New Roman"/>
          <w:i/>
          <w:highlight w:val="green"/>
        </w:rPr>
        <w:t>: Le choix de l’une des deux options proposées doit se faire après vérification des obligations en matière de conservation et d’archivage du minist</w:t>
      </w:r>
      <w:r>
        <w:rPr>
          <w:rFonts w:ascii="Marianne" w:eastAsia="Times New Roman" w:hAnsi="Marianne" w:cs="Times New Roman"/>
          <w:i/>
          <w:highlight w:val="green"/>
        </w:rPr>
        <w:t xml:space="preserve">ère sur le traitement concerné. </w:t>
      </w:r>
      <w:r w:rsidRPr="00977CB4">
        <w:rPr>
          <w:rFonts w:ascii="Marianne" w:eastAsia="Times New Roman" w:hAnsi="Marianne" w:cs="Times New Roman"/>
          <w:i/>
          <w:highlight w:val="green"/>
        </w:rPr>
        <w:t>En effet, aucune destruction définitive des données ne peut intervenir sa</w:t>
      </w:r>
      <w:r>
        <w:rPr>
          <w:rFonts w:ascii="Marianne" w:eastAsia="Times New Roman" w:hAnsi="Marianne" w:cs="Times New Roman"/>
          <w:i/>
          <w:highlight w:val="green"/>
        </w:rPr>
        <w:t>ns l’autorisation des archives. Pour c</w:t>
      </w:r>
      <w:r w:rsidRPr="00977CB4">
        <w:rPr>
          <w:rFonts w:ascii="Marianne" w:eastAsia="Times New Roman" w:hAnsi="Marianne" w:cs="Times New Roman"/>
          <w:i/>
          <w:highlight w:val="green"/>
        </w:rPr>
        <w:t>e faire, la MOA peut consulter la documentation disponible sur l’intranet du département des archives de la documentation et du patrimoine (DADP) du secrétariat général du ministère ou, au besoin, se rapprocher de ce département (SG/ARCHIVES).</w:t>
      </w:r>
      <w:r>
        <w:rPr>
          <w:rFonts w:ascii="Marianne" w:eastAsia="Times New Roman" w:hAnsi="Marianne" w:cs="Times New Roman"/>
          <w:i/>
          <w:highlight w:val="green"/>
        </w:rPr>
        <w:t>]</w:t>
      </w:r>
    </w:p>
    <w:p w14:paraId="284844C9" w14:textId="16B40976" w:rsidR="0085478B" w:rsidRPr="00404921" w:rsidRDefault="0085478B" w:rsidP="0085478B">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b/>
          <w:u w:val="single"/>
        </w:rPr>
        <w:t>Option 1</w:t>
      </w:r>
      <w:r w:rsidRPr="00404921">
        <w:rPr>
          <w:rFonts w:ascii="Marianne" w:eastAsia="Times New Roman" w:hAnsi="Marianne" w:cs="Times New Roman"/>
        </w:rPr>
        <w:t> : Au terme de la prestation de services relatifs au traitement de ces données, le sous-traitant s’engage à</w:t>
      </w:r>
      <w:r w:rsidRPr="00404921">
        <w:rPr>
          <w:rFonts w:ascii="Calibri" w:eastAsia="Times New Roman" w:hAnsi="Calibri" w:cs="Calibri"/>
        </w:rPr>
        <w:t xml:space="preserve"> </w:t>
      </w:r>
      <w:r w:rsidRPr="00404921">
        <w:rPr>
          <w:rFonts w:ascii="Marianne" w:eastAsia="Times New Roman" w:hAnsi="Marianne" w:cs="Times New Roman"/>
        </w:rPr>
        <w:t>renvoyer toutes les donn</w:t>
      </w:r>
      <w:r w:rsidRPr="00404921">
        <w:rPr>
          <w:rFonts w:ascii="Marianne" w:eastAsia="Times New Roman" w:hAnsi="Marianne" w:cs="Marianne"/>
        </w:rPr>
        <w:t>é</w:t>
      </w:r>
      <w:r w:rsidRPr="00404921">
        <w:rPr>
          <w:rFonts w:ascii="Marianne" w:eastAsia="Times New Roman" w:hAnsi="Marianne" w:cs="Times New Roman"/>
        </w:rPr>
        <w:t xml:space="preserve">es </w:t>
      </w:r>
      <w:r w:rsidRPr="00404921">
        <w:rPr>
          <w:rFonts w:ascii="Marianne" w:eastAsia="Times New Roman" w:hAnsi="Marianne" w:cs="Marianne"/>
        </w:rPr>
        <w:t>à</w:t>
      </w:r>
      <w:r w:rsidRPr="00404921">
        <w:rPr>
          <w:rFonts w:ascii="Marianne" w:eastAsia="Times New Roman" w:hAnsi="Marianne" w:cs="Times New Roman"/>
        </w:rPr>
        <w:t xml:space="preserve"> caract</w:t>
      </w:r>
      <w:r w:rsidRPr="00404921">
        <w:rPr>
          <w:rFonts w:ascii="Marianne" w:eastAsia="Times New Roman" w:hAnsi="Marianne" w:cs="Marianne"/>
        </w:rPr>
        <w:t>è</w:t>
      </w:r>
      <w:r w:rsidRPr="00404921">
        <w:rPr>
          <w:rFonts w:ascii="Marianne" w:eastAsia="Times New Roman" w:hAnsi="Marianne" w:cs="Times New Roman"/>
        </w:rPr>
        <w:t>re personnel au responsable de traitement</w:t>
      </w:r>
      <w:r w:rsidR="004A472C">
        <w:rPr>
          <w:rFonts w:ascii="Marianne" w:eastAsia="Times New Roman" w:hAnsi="Marianne" w:cs="Times New Roman"/>
        </w:rPr>
        <w:t>,</w:t>
      </w:r>
      <w:r w:rsidR="004A472C" w:rsidRPr="004A472C">
        <w:rPr>
          <w:rFonts w:ascii="Marianne" w:eastAsia="Times New Roman" w:hAnsi="Marianne" w:cs="Times New Roman"/>
        </w:rPr>
        <w:t xml:space="preserve"> selon les modalités de mise en œuvre spécifiées par </w:t>
      </w:r>
      <w:r w:rsidR="004A472C">
        <w:rPr>
          <w:rFonts w:ascii="Marianne" w:eastAsia="Times New Roman" w:hAnsi="Marianne" w:cs="Times New Roman"/>
        </w:rPr>
        <w:t>ce dernier</w:t>
      </w:r>
      <w:r>
        <w:rPr>
          <w:rFonts w:ascii="Marianne" w:eastAsia="Times New Roman" w:hAnsi="Marianne" w:cs="Times New Roman"/>
        </w:rPr>
        <w:t>.</w:t>
      </w:r>
      <w:r w:rsidRPr="00404921">
        <w:rPr>
          <w:rFonts w:ascii="Calibri" w:eastAsia="Times New Roman" w:hAnsi="Calibri" w:cs="Calibri"/>
        </w:rPr>
        <w:t> </w:t>
      </w:r>
      <w:r w:rsidRPr="00404921">
        <w:rPr>
          <w:rFonts w:ascii="Marianne" w:eastAsia="Times New Roman" w:hAnsi="Marianne" w:cs="Times New Roman"/>
        </w:rPr>
        <w:t xml:space="preserve"> </w:t>
      </w:r>
    </w:p>
    <w:p w14:paraId="77838BD0" w14:textId="77777777" w:rsidR="0085478B" w:rsidRPr="00404921" w:rsidRDefault="0085478B" w:rsidP="0085478B">
      <w:pPr>
        <w:spacing w:after="0" w:line="240" w:lineRule="auto"/>
        <w:jc w:val="both"/>
        <w:rPr>
          <w:rFonts w:ascii="Marianne" w:eastAsia="Times New Roman" w:hAnsi="Marianne" w:cs="Times New Roman"/>
        </w:rPr>
      </w:pPr>
      <w:r w:rsidRPr="00404921">
        <w:rPr>
          <w:rFonts w:ascii="Marianne" w:eastAsia="Times New Roman" w:hAnsi="Marianne" w:cs="Times New Roman"/>
        </w:rPr>
        <w:t>Le renvoi doit s’accompagner de la destruction de toutes les copies existantes dans les systèmes d’information du sous-traitant. Une fois détruites, le sous-traitant doit justifier par écrit de la destruction, via un procès-verbal de destruction.</w:t>
      </w:r>
    </w:p>
    <w:p w14:paraId="25AC325A" w14:textId="6DA7391E" w:rsidR="0085478B" w:rsidRDefault="0085478B" w:rsidP="0085478B">
      <w:pPr>
        <w:spacing w:after="0" w:line="240" w:lineRule="auto"/>
        <w:jc w:val="both"/>
        <w:rPr>
          <w:rFonts w:ascii="Marianne" w:eastAsia="Times New Roman" w:hAnsi="Marianne" w:cs="Times New Roman"/>
          <w:lang w:bidi="fr-FR"/>
        </w:rPr>
      </w:pPr>
    </w:p>
    <w:p w14:paraId="5A145A78" w14:textId="73383E20" w:rsidR="0085478B" w:rsidRDefault="0085478B" w:rsidP="0085478B">
      <w:pPr>
        <w:spacing w:after="0" w:line="240" w:lineRule="auto"/>
        <w:jc w:val="both"/>
        <w:rPr>
          <w:rFonts w:ascii="Marianne" w:eastAsia="Times New Roman" w:hAnsi="Marianne" w:cs="Times New Roman"/>
          <w:lang w:bidi="fr-FR"/>
        </w:rPr>
      </w:pPr>
      <w:r w:rsidRPr="001451D2">
        <w:rPr>
          <w:rFonts w:ascii="Marianne" w:eastAsia="Times New Roman" w:hAnsi="Marianne" w:cs="Times New Roman"/>
          <w:b/>
          <w:u w:val="single"/>
          <w:lang w:bidi="fr-FR"/>
        </w:rPr>
        <w:t xml:space="preserve">Option </w:t>
      </w:r>
      <w:r w:rsidR="008458F3">
        <w:rPr>
          <w:rFonts w:ascii="Marianne" w:eastAsia="Times New Roman" w:hAnsi="Marianne" w:cs="Times New Roman"/>
          <w:b/>
          <w:u w:val="single"/>
          <w:lang w:bidi="fr-FR"/>
        </w:rPr>
        <w:t>2</w:t>
      </w:r>
      <w:r w:rsidRPr="00933068">
        <w:rPr>
          <w:rFonts w:ascii="Marianne" w:eastAsia="Times New Roman" w:hAnsi="Marianne" w:cs="Times New Roman"/>
          <w:lang w:bidi="fr-FR"/>
        </w:rPr>
        <w:t xml:space="preserve"> : </w:t>
      </w:r>
      <w:r w:rsidRPr="006B7B51">
        <w:rPr>
          <w:rFonts w:ascii="Marianne" w:eastAsia="Times New Roman" w:hAnsi="Marianne" w:cs="Times New Roman"/>
        </w:rPr>
        <w:t xml:space="preserve">Au terme de la prestation de services relatifs au traitement de ces données, le sous-traitant s’engage à </w:t>
      </w:r>
      <w:r w:rsidRPr="00933068">
        <w:rPr>
          <w:rFonts w:ascii="Marianne" w:eastAsia="Times New Roman" w:hAnsi="Marianne" w:cs="Times New Roman"/>
          <w:lang w:bidi="fr-FR"/>
        </w:rPr>
        <w:t>renvoyer les données à caractère personnel au sous-traitant désigné par le respon</w:t>
      </w:r>
      <w:r>
        <w:rPr>
          <w:rFonts w:ascii="Marianne" w:eastAsia="Times New Roman" w:hAnsi="Marianne" w:cs="Times New Roman"/>
          <w:lang w:bidi="fr-FR"/>
        </w:rPr>
        <w:t>s</w:t>
      </w:r>
      <w:r w:rsidRPr="00933068">
        <w:rPr>
          <w:rFonts w:ascii="Marianne" w:eastAsia="Times New Roman" w:hAnsi="Marianne" w:cs="Times New Roman"/>
          <w:lang w:bidi="fr-FR"/>
        </w:rPr>
        <w:t>able de traitement</w:t>
      </w:r>
      <w:r w:rsidR="00403CF5">
        <w:rPr>
          <w:rFonts w:ascii="Marianne" w:eastAsia="Times New Roman" w:hAnsi="Marianne" w:cs="Times New Roman"/>
          <w:lang w:bidi="fr-FR"/>
        </w:rPr>
        <w:t xml:space="preserve">, </w:t>
      </w:r>
      <w:r w:rsidR="00403CF5" w:rsidRPr="004A472C">
        <w:rPr>
          <w:rFonts w:ascii="Marianne" w:eastAsia="Times New Roman" w:hAnsi="Marianne" w:cs="Times New Roman"/>
        </w:rPr>
        <w:t xml:space="preserve">selon les modalités de mise en œuvre spécifiées par </w:t>
      </w:r>
      <w:r w:rsidR="00403CF5">
        <w:rPr>
          <w:rFonts w:ascii="Marianne" w:eastAsia="Times New Roman" w:hAnsi="Marianne" w:cs="Times New Roman"/>
        </w:rPr>
        <w:t>ce dernier</w:t>
      </w:r>
      <w:r w:rsidRPr="00933068">
        <w:rPr>
          <w:rFonts w:ascii="Marianne" w:eastAsia="Times New Roman" w:hAnsi="Marianne" w:cs="Times New Roman"/>
          <w:lang w:bidi="fr-FR"/>
        </w:rPr>
        <w:t>.</w:t>
      </w:r>
    </w:p>
    <w:p w14:paraId="59DF9B23" w14:textId="77777777" w:rsidR="0085478B" w:rsidRPr="00933068" w:rsidRDefault="0085478B" w:rsidP="0085478B">
      <w:pPr>
        <w:spacing w:after="0" w:line="240" w:lineRule="auto"/>
        <w:jc w:val="both"/>
        <w:rPr>
          <w:rFonts w:ascii="Marianne" w:eastAsia="Times New Roman" w:hAnsi="Marianne" w:cs="Times New Roman"/>
          <w:lang w:bidi="fr-FR"/>
        </w:rPr>
      </w:pPr>
    </w:p>
    <w:p w14:paraId="6E7A9F45" w14:textId="01DCAEE1" w:rsidR="0085478B" w:rsidRPr="00903788" w:rsidRDefault="0085478B" w:rsidP="0085478B">
      <w:pPr>
        <w:spacing w:after="0" w:line="240" w:lineRule="auto"/>
        <w:jc w:val="both"/>
        <w:rPr>
          <w:rFonts w:ascii="Marianne" w:eastAsia="Times New Roman" w:hAnsi="Marianne" w:cs="Times New Roman"/>
        </w:rPr>
      </w:pPr>
      <w:r w:rsidRPr="00933068">
        <w:rPr>
          <w:rFonts w:ascii="Marianne" w:eastAsia="Times New Roman" w:hAnsi="Marianne" w:cs="Times New Roman"/>
          <w:lang w:bidi="fr-FR"/>
        </w:rPr>
        <w:t>Le renvoi doit s’accompagner de la destruction de toutes les copies existantes dans les systèmes d’information du sous-traitant. Une fois détruites, le sous-traitant doit justifier par écrit de la destruction.</w:t>
      </w:r>
    </w:p>
    <w:p w14:paraId="713CFE18" w14:textId="3E77EB1C" w:rsidR="0085478B" w:rsidRPr="001451D2" w:rsidRDefault="0085478B" w:rsidP="001451D2">
      <w:pPr>
        <w:pStyle w:val="Paragraphedeliste"/>
        <w:numPr>
          <w:ilvl w:val="0"/>
          <w:numId w:val="6"/>
        </w:numPr>
        <w:spacing w:before="100" w:beforeAutospacing="1" w:after="100" w:afterAutospacing="1" w:line="240" w:lineRule="auto"/>
        <w:ind w:left="426" w:hanging="426"/>
        <w:jc w:val="both"/>
        <w:outlineLvl w:val="1"/>
        <w:rPr>
          <w:rFonts w:ascii="Marianne" w:eastAsia="Times New Roman" w:hAnsi="Marianne" w:cs="Times New Roman"/>
          <w:b/>
          <w:bCs/>
        </w:rPr>
      </w:pPr>
      <w:r w:rsidRPr="00903788">
        <w:rPr>
          <w:rFonts w:ascii="Marianne" w:eastAsia="Times New Roman" w:hAnsi="Marianne" w:cs="Times New Roman"/>
          <w:b/>
          <w:bCs/>
        </w:rPr>
        <w:t>Délégué à la protection des données</w:t>
      </w:r>
    </w:p>
    <w:p w14:paraId="4BECCB70" w14:textId="41C674A2" w:rsidR="0085478B" w:rsidRPr="00977CB4" w:rsidRDefault="0085478B" w:rsidP="0085478B">
      <w:pPr>
        <w:pStyle w:val="NormalWeb"/>
        <w:spacing w:after="0"/>
        <w:jc w:val="both"/>
        <w:rPr>
          <w:rFonts w:ascii="Marianne" w:hAnsi="Marianne"/>
          <w:color w:val="000000"/>
          <w:sz w:val="20"/>
          <w:szCs w:val="22"/>
          <w:lang w:eastAsia="fr-FR"/>
        </w:rPr>
      </w:pPr>
      <w:r w:rsidRPr="00903788">
        <w:rPr>
          <w:rFonts w:ascii="Marianne" w:hAnsi="Marianne"/>
          <w:sz w:val="22"/>
          <w:szCs w:val="22"/>
        </w:rPr>
        <w:lastRenderedPageBreak/>
        <w:t>Le sous-traitant communique au responsable de traitement</w:t>
      </w:r>
      <w:r w:rsidRPr="00903788">
        <w:rPr>
          <w:rFonts w:ascii="Marianne" w:hAnsi="Marianne" w:cs="Calibri"/>
          <w:sz w:val="22"/>
          <w:szCs w:val="22"/>
        </w:rPr>
        <w:t> </w:t>
      </w:r>
      <w:r w:rsidRPr="00903788">
        <w:rPr>
          <w:rFonts w:ascii="Marianne" w:hAnsi="Marianne"/>
          <w:b/>
          <w:bCs/>
          <w:sz w:val="22"/>
          <w:szCs w:val="22"/>
        </w:rPr>
        <w:t xml:space="preserve">le nom et les coordonnées de son délégué à la protection des données (DPD), </w:t>
      </w:r>
      <w:r w:rsidR="00C0184E" w:rsidRPr="00903788">
        <w:rPr>
          <w:rFonts w:ascii="Marianne" w:hAnsi="Marianne"/>
          <w:sz w:val="22"/>
          <w:szCs w:val="22"/>
          <w:lang w:eastAsia="fr-FR"/>
        </w:rPr>
        <w:t xml:space="preserve">s’il en a désigné un conformément à l’article 37 du </w:t>
      </w:r>
      <w:r w:rsidR="00D45332">
        <w:rPr>
          <w:rFonts w:ascii="Marianne" w:hAnsi="Marianne"/>
          <w:sz w:val="22"/>
          <w:szCs w:val="22"/>
          <w:lang w:eastAsia="fr-FR"/>
        </w:rPr>
        <w:t>RGPD</w:t>
      </w:r>
      <w:r w:rsidR="00C0184E" w:rsidRPr="00903788">
        <w:rPr>
          <w:rFonts w:ascii="Marianne" w:hAnsi="Marianne"/>
          <w:sz w:val="22"/>
          <w:szCs w:val="22"/>
          <w:lang w:eastAsia="fr-FR"/>
        </w:rPr>
        <w:t xml:space="preserve"> et de la loi «</w:t>
      </w:r>
      <w:r w:rsidR="00C0184E" w:rsidRPr="00903788">
        <w:rPr>
          <w:rFonts w:ascii="Calibri" w:hAnsi="Calibri" w:cs="Calibri"/>
          <w:sz w:val="22"/>
          <w:szCs w:val="22"/>
          <w:lang w:eastAsia="fr-FR"/>
        </w:rPr>
        <w:t> </w:t>
      </w:r>
      <w:r w:rsidR="00C0184E" w:rsidRPr="00903788">
        <w:rPr>
          <w:rFonts w:ascii="Marianne" w:hAnsi="Marianne"/>
          <w:sz w:val="22"/>
          <w:szCs w:val="22"/>
          <w:lang w:eastAsia="fr-FR"/>
        </w:rPr>
        <w:t>Informatique et Libert</w:t>
      </w:r>
      <w:r w:rsidR="00C0184E" w:rsidRPr="00903788">
        <w:rPr>
          <w:rFonts w:ascii="Marianne" w:hAnsi="Marianne" w:cs="Marianne"/>
          <w:sz w:val="22"/>
          <w:szCs w:val="22"/>
          <w:lang w:eastAsia="fr-FR"/>
        </w:rPr>
        <w:t>é</w:t>
      </w:r>
      <w:r w:rsidR="00C0184E" w:rsidRPr="00903788">
        <w:rPr>
          <w:rFonts w:ascii="Marianne" w:hAnsi="Marianne"/>
          <w:sz w:val="22"/>
          <w:szCs w:val="22"/>
          <w:lang w:eastAsia="fr-FR"/>
        </w:rPr>
        <w:t>s</w:t>
      </w:r>
      <w:r w:rsidR="00C0184E" w:rsidRPr="00903788">
        <w:rPr>
          <w:rFonts w:ascii="Calibri" w:hAnsi="Calibri" w:cs="Calibri"/>
          <w:sz w:val="22"/>
          <w:szCs w:val="22"/>
          <w:lang w:eastAsia="fr-FR"/>
        </w:rPr>
        <w:t> </w:t>
      </w:r>
      <w:r w:rsidR="00C0184E" w:rsidRPr="00903788">
        <w:rPr>
          <w:rFonts w:ascii="Marianne" w:hAnsi="Marianne" w:cs="Marianne"/>
          <w:sz w:val="22"/>
          <w:szCs w:val="22"/>
          <w:lang w:eastAsia="fr-FR"/>
        </w:rPr>
        <w:t>»</w:t>
      </w:r>
      <w:r w:rsidR="00C0184E" w:rsidRPr="00903788">
        <w:rPr>
          <w:rFonts w:ascii="Marianne" w:hAnsi="Marianne"/>
          <w:sz w:val="22"/>
          <w:szCs w:val="22"/>
          <w:lang w:eastAsia="fr-FR"/>
        </w:rPr>
        <w:t>,</w:t>
      </w:r>
      <w:r w:rsidR="00C0184E">
        <w:rPr>
          <w:rFonts w:ascii="Marianne" w:hAnsi="Marianne"/>
          <w:sz w:val="22"/>
          <w:szCs w:val="22"/>
          <w:lang w:eastAsia="fr-FR"/>
        </w:rPr>
        <w:t xml:space="preserve"> </w:t>
      </w:r>
      <w:r w:rsidRPr="00903788">
        <w:rPr>
          <w:rFonts w:ascii="Marianne" w:hAnsi="Marianne"/>
          <w:color w:val="000000"/>
          <w:sz w:val="22"/>
          <w:szCs w:val="22"/>
          <w:lang w:eastAsia="fr-FR"/>
        </w:rPr>
        <w:t>ainsi que toute modification afférente. Celui-ci est joignable à l’adresse suivante</w:t>
      </w:r>
      <w:r w:rsidRPr="00903788">
        <w:rPr>
          <w:rFonts w:ascii="Marianne" w:hAnsi="Marianne" w:cs="Calibri"/>
          <w:color w:val="000000"/>
          <w:sz w:val="22"/>
          <w:szCs w:val="22"/>
          <w:lang w:eastAsia="fr-FR"/>
        </w:rPr>
        <w:t> </w:t>
      </w:r>
      <w:r w:rsidRPr="00903788">
        <w:rPr>
          <w:rFonts w:ascii="Marianne" w:hAnsi="Marianne"/>
          <w:color w:val="000000"/>
          <w:sz w:val="22"/>
          <w:szCs w:val="22"/>
          <w:lang w:eastAsia="fr-FR"/>
        </w:rPr>
        <w:t>:</w:t>
      </w:r>
      <w:r w:rsidR="00977CB4">
        <w:rPr>
          <w:rFonts w:ascii="Marianne" w:hAnsi="Marianne"/>
          <w:color w:val="000000"/>
          <w:sz w:val="22"/>
          <w:szCs w:val="22"/>
          <w:lang w:eastAsia="fr-FR"/>
        </w:rPr>
        <w:t xml:space="preserve"> </w:t>
      </w:r>
      <w:r w:rsidR="00977CB4" w:rsidRPr="00977CB4">
        <w:rPr>
          <w:rFonts w:ascii="Marianne" w:hAnsi="Marianne"/>
          <w:i/>
          <w:sz w:val="22"/>
          <w:highlight w:val="yellow"/>
        </w:rPr>
        <w:t>[A compléter par le sous-traitant]</w:t>
      </w:r>
      <w:r w:rsidR="00977CB4" w:rsidRPr="00977CB4">
        <w:rPr>
          <w:rFonts w:ascii="Marianne" w:hAnsi="Marianne"/>
          <w:sz w:val="22"/>
        </w:rPr>
        <w:t xml:space="preserve"> </w:t>
      </w:r>
    </w:p>
    <w:p w14:paraId="5645771B" w14:textId="5624AC7A" w:rsidR="0085478B" w:rsidRPr="00903788" w:rsidRDefault="0085478B" w:rsidP="0085478B">
      <w:pPr>
        <w:pStyle w:val="NormalWeb"/>
        <w:spacing w:after="0"/>
        <w:jc w:val="both"/>
        <w:rPr>
          <w:rFonts w:ascii="Marianne" w:hAnsi="Marianne"/>
          <w:sz w:val="22"/>
          <w:szCs w:val="22"/>
          <w:lang w:eastAsia="fr-FR"/>
        </w:rPr>
      </w:pPr>
      <w:r w:rsidRPr="00903788">
        <w:rPr>
          <w:rFonts w:ascii="Marianne" w:hAnsi="Marianne"/>
          <w:sz w:val="22"/>
          <w:szCs w:val="22"/>
          <w:lang w:eastAsia="fr-FR"/>
        </w:rPr>
        <w:t>A défaut de désignation d’un DPD au moment de la signature du présent contrat,</w:t>
      </w:r>
      <w:r w:rsidRPr="00903788">
        <w:rPr>
          <w:rFonts w:ascii="Marianne" w:hAnsi="Marianne" w:cs="Calibri"/>
          <w:sz w:val="22"/>
          <w:szCs w:val="22"/>
          <w:lang w:eastAsia="fr-FR"/>
        </w:rPr>
        <w:t> </w:t>
      </w:r>
      <w:r w:rsidRPr="00903788">
        <w:rPr>
          <w:rFonts w:ascii="Marianne" w:hAnsi="Marianne"/>
          <w:sz w:val="22"/>
          <w:szCs w:val="22"/>
          <w:lang w:eastAsia="fr-FR"/>
        </w:rPr>
        <w:t>le sous-traitant fera connaître le nom et les coordonnées de son DPD dans le d</w:t>
      </w:r>
      <w:r w:rsidRPr="00903788">
        <w:rPr>
          <w:rFonts w:ascii="Marianne" w:hAnsi="Marianne" w:cs="Marianne"/>
          <w:sz w:val="22"/>
          <w:szCs w:val="22"/>
          <w:lang w:eastAsia="fr-FR"/>
        </w:rPr>
        <w:t>é</w:t>
      </w:r>
      <w:r w:rsidRPr="00903788">
        <w:rPr>
          <w:rFonts w:ascii="Marianne" w:hAnsi="Marianne"/>
          <w:sz w:val="22"/>
          <w:szCs w:val="22"/>
          <w:lang w:eastAsia="fr-FR"/>
        </w:rPr>
        <w:t>lai d</w:t>
      </w:r>
      <w:r w:rsidRPr="00903788">
        <w:rPr>
          <w:rFonts w:ascii="Marianne" w:hAnsi="Marianne" w:cs="Marianne"/>
          <w:sz w:val="22"/>
          <w:szCs w:val="22"/>
          <w:lang w:eastAsia="fr-FR"/>
        </w:rPr>
        <w:t>’</w:t>
      </w:r>
      <w:r w:rsidRPr="00903788">
        <w:rPr>
          <w:rFonts w:ascii="Marianne" w:hAnsi="Marianne"/>
          <w:sz w:val="22"/>
          <w:szCs w:val="22"/>
          <w:lang w:eastAsia="fr-FR"/>
        </w:rPr>
        <w:t xml:space="preserve">un mois </w:t>
      </w:r>
      <w:r w:rsidR="00C0184E">
        <w:rPr>
          <w:rFonts w:ascii="Marianne" w:hAnsi="Marianne"/>
          <w:sz w:val="22"/>
          <w:szCs w:val="22"/>
          <w:lang w:eastAsia="fr-FR"/>
        </w:rPr>
        <w:t xml:space="preserve">à compter </w:t>
      </w:r>
      <w:r w:rsidRPr="00903788">
        <w:rPr>
          <w:rFonts w:ascii="Marianne" w:hAnsi="Marianne"/>
          <w:sz w:val="22"/>
          <w:szCs w:val="22"/>
          <w:lang w:eastAsia="fr-FR"/>
        </w:rPr>
        <w:t>de sa désignation.</w:t>
      </w:r>
    </w:p>
    <w:p w14:paraId="41F72478" w14:textId="77777777" w:rsidR="0085478B" w:rsidRPr="00903788" w:rsidRDefault="0085478B" w:rsidP="0085478B">
      <w:pPr>
        <w:pStyle w:val="NormalWeb"/>
        <w:spacing w:after="0"/>
        <w:jc w:val="both"/>
        <w:rPr>
          <w:rFonts w:ascii="Marianne" w:hAnsi="Marianne"/>
          <w:color w:val="000000"/>
          <w:sz w:val="22"/>
          <w:szCs w:val="22"/>
          <w:lang w:eastAsia="fr-FR"/>
        </w:rPr>
      </w:pPr>
      <w:r w:rsidRPr="00903788">
        <w:rPr>
          <w:rFonts w:ascii="Marianne" w:hAnsi="Marianne"/>
          <w:color w:val="000000"/>
          <w:sz w:val="22"/>
          <w:szCs w:val="22"/>
          <w:lang w:eastAsia="fr-FR"/>
        </w:rPr>
        <w:t>Les parties veillent à ce que le DPD soit associé en temps utile, à toutes les questions relatives à la protection des données à caractère personnel que soulèverait l'exécution des prestations.</w:t>
      </w:r>
    </w:p>
    <w:p w14:paraId="413EEB62" w14:textId="6D029DC6" w:rsidR="0085478B" w:rsidRPr="009C6715"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sidRPr="009C6715">
        <w:rPr>
          <w:rFonts w:ascii="Marianne" w:eastAsia="Times New Roman" w:hAnsi="Marianne" w:cs="Times New Roman"/>
          <w:b/>
          <w:bCs/>
        </w:rPr>
        <w:t>Documentation et audit</w:t>
      </w:r>
    </w:p>
    <w:p w14:paraId="0A12AFE2" w14:textId="05E600E0" w:rsidR="00BB1433" w:rsidRDefault="0085478B" w:rsidP="00BB1433">
      <w:pPr>
        <w:spacing w:before="100" w:beforeAutospacing="1" w:after="100" w:afterAutospacing="1" w:line="240" w:lineRule="auto"/>
        <w:jc w:val="both"/>
        <w:rPr>
          <w:rFonts w:ascii="Marianne" w:eastAsia="Times New Roman" w:hAnsi="Marianne" w:cs="Times New Roman"/>
        </w:rPr>
      </w:pPr>
      <w:r w:rsidRPr="00C945A9">
        <w:rPr>
          <w:rFonts w:ascii="Marianne" w:eastAsia="Times New Roman" w:hAnsi="Marianne" w:cs="Times New Roman"/>
          <w:b/>
        </w:rPr>
        <w:t>1.</w:t>
      </w:r>
      <w:r w:rsidRPr="00C945A9">
        <w:rPr>
          <w:rFonts w:ascii="Marianne" w:eastAsia="Times New Roman" w:hAnsi="Marianne" w:cs="Times New Roman"/>
        </w:rPr>
        <w:t xml:space="preserve"> </w:t>
      </w:r>
      <w:r w:rsidR="00BB1433" w:rsidRPr="00BB1433">
        <w:rPr>
          <w:rFonts w:ascii="Marianne" w:eastAsia="Times New Roman" w:hAnsi="Marianne" w:cs="Times New Roman"/>
        </w:rPr>
        <w:t>Le sous-traitant traite de manière rapide et adéquate les demandes du responsable d</w:t>
      </w:r>
      <w:r w:rsidR="00BB1433">
        <w:rPr>
          <w:rFonts w:ascii="Marianne" w:eastAsia="Times New Roman" w:hAnsi="Marianne" w:cs="Times New Roman"/>
        </w:rPr>
        <w:t>e</w:t>
      </w:r>
      <w:r w:rsidR="00BB1433" w:rsidRPr="00BB1433">
        <w:rPr>
          <w:rFonts w:ascii="Marianne" w:eastAsia="Times New Roman" w:hAnsi="Marianne" w:cs="Times New Roman"/>
        </w:rPr>
        <w:t xml:space="preserve"> t</w:t>
      </w:r>
      <w:r w:rsidR="00BB1433">
        <w:rPr>
          <w:rFonts w:ascii="Marianne" w:eastAsia="Times New Roman" w:hAnsi="Marianne" w:cs="Times New Roman"/>
        </w:rPr>
        <w:t xml:space="preserve">raitement concernant le </w:t>
      </w:r>
      <w:r w:rsidR="00BB1433" w:rsidRPr="00BB1433">
        <w:rPr>
          <w:rFonts w:ascii="Marianne" w:eastAsia="Times New Roman" w:hAnsi="Marianne" w:cs="Times New Roman"/>
        </w:rPr>
        <w:t xml:space="preserve">traitement des données conformément </w:t>
      </w:r>
      <w:r w:rsidR="00BB1433">
        <w:rPr>
          <w:rFonts w:ascii="Marianne" w:eastAsia="Times New Roman" w:hAnsi="Marianne" w:cs="Times New Roman"/>
        </w:rPr>
        <w:t>au présent contrat</w:t>
      </w:r>
      <w:r w:rsidR="00BB1433" w:rsidRPr="00BB1433">
        <w:rPr>
          <w:rFonts w:ascii="Marianne" w:eastAsia="Times New Roman" w:hAnsi="Marianne" w:cs="Times New Roman"/>
        </w:rPr>
        <w:t xml:space="preserve">. </w:t>
      </w:r>
    </w:p>
    <w:p w14:paraId="25D8D5A3" w14:textId="71774FCE" w:rsidR="0085478B" w:rsidRPr="009C6715" w:rsidRDefault="00BB1433" w:rsidP="00BB1433">
      <w:pPr>
        <w:spacing w:before="100" w:beforeAutospacing="1" w:after="100" w:afterAutospacing="1" w:line="240" w:lineRule="auto"/>
        <w:jc w:val="both"/>
        <w:rPr>
          <w:rFonts w:ascii="Marianne" w:eastAsia="Times New Roman" w:hAnsi="Marianne" w:cs="Times New Roman"/>
        </w:rPr>
      </w:pPr>
      <w:r w:rsidRPr="001451D2">
        <w:rPr>
          <w:rFonts w:ascii="Marianne" w:eastAsia="Times New Roman" w:hAnsi="Marianne" w:cs="Times New Roman"/>
          <w:b/>
        </w:rPr>
        <w:t>2.</w:t>
      </w:r>
      <w:r>
        <w:rPr>
          <w:rFonts w:ascii="Marianne" w:eastAsia="Times New Roman" w:hAnsi="Marianne" w:cs="Times New Roman"/>
        </w:rPr>
        <w:t xml:space="preserve"> </w:t>
      </w:r>
      <w:r w:rsidR="0085478B" w:rsidRPr="00C945A9">
        <w:rPr>
          <w:rFonts w:ascii="Marianne" w:eastAsia="Times New Roman" w:hAnsi="Marianne" w:cs="Times New Roman"/>
        </w:rPr>
        <w:t>Le sous-traitant déclare</w:t>
      </w:r>
      <w:r w:rsidR="0085478B" w:rsidRPr="00C945A9">
        <w:rPr>
          <w:rFonts w:ascii="Calibri" w:eastAsia="Times New Roman" w:hAnsi="Calibri" w:cs="Calibri"/>
        </w:rPr>
        <w:t> </w:t>
      </w:r>
      <w:r w:rsidR="0085478B" w:rsidRPr="00C945A9">
        <w:rPr>
          <w:rFonts w:ascii="Marianne" w:eastAsia="Times New Roman" w:hAnsi="Marianne" w:cs="Times New Roman"/>
          <w:b/>
          <w:bCs/>
        </w:rPr>
        <w:t>tenir par écrit un registre</w:t>
      </w:r>
      <w:r w:rsidR="0085478B" w:rsidRPr="00C945A9">
        <w:rPr>
          <w:rFonts w:ascii="Calibri" w:eastAsia="Times New Roman" w:hAnsi="Calibri" w:cs="Calibri"/>
        </w:rPr>
        <w:t> </w:t>
      </w:r>
      <w:r w:rsidR="0085478B" w:rsidRPr="00C945A9">
        <w:rPr>
          <w:rFonts w:ascii="Marianne" w:eastAsia="Times New Roman" w:hAnsi="Marianne" w:cs="Times New Roman"/>
        </w:rPr>
        <w:t>de toutes les cat</w:t>
      </w:r>
      <w:r w:rsidR="0085478B" w:rsidRPr="00C945A9">
        <w:rPr>
          <w:rFonts w:ascii="Marianne" w:eastAsia="Times New Roman" w:hAnsi="Marianne" w:cs="Marianne"/>
        </w:rPr>
        <w:t>é</w:t>
      </w:r>
      <w:r w:rsidR="0085478B" w:rsidRPr="00C945A9">
        <w:rPr>
          <w:rFonts w:ascii="Marianne" w:eastAsia="Times New Roman" w:hAnsi="Marianne" w:cs="Times New Roman"/>
        </w:rPr>
        <w:t>gories d</w:t>
      </w:r>
      <w:r w:rsidR="0085478B" w:rsidRPr="00C945A9">
        <w:rPr>
          <w:rFonts w:ascii="Marianne" w:eastAsia="Times New Roman" w:hAnsi="Marianne" w:cs="Marianne"/>
        </w:rPr>
        <w:t>’</w:t>
      </w:r>
      <w:r w:rsidR="0085478B" w:rsidRPr="00C945A9">
        <w:rPr>
          <w:rFonts w:ascii="Marianne" w:eastAsia="Times New Roman" w:hAnsi="Marianne" w:cs="Times New Roman"/>
        </w:rPr>
        <w:t>activit</w:t>
      </w:r>
      <w:r w:rsidR="0085478B" w:rsidRPr="00C945A9">
        <w:rPr>
          <w:rFonts w:ascii="Marianne" w:eastAsia="Times New Roman" w:hAnsi="Marianne" w:cs="Marianne"/>
        </w:rPr>
        <w:t>é</w:t>
      </w:r>
      <w:r w:rsidR="0085478B" w:rsidRPr="00C945A9">
        <w:rPr>
          <w:rFonts w:ascii="Marianne" w:eastAsia="Times New Roman" w:hAnsi="Marianne" w:cs="Times New Roman"/>
        </w:rPr>
        <w:t>s</w:t>
      </w:r>
      <w:r w:rsidR="0085478B" w:rsidRPr="009C6715">
        <w:rPr>
          <w:rFonts w:ascii="Marianne" w:eastAsia="Times New Roman" w:hAnsi="Marianne" w:cs="Times New Roman"/>
        </w:rPr>
        <w:t xml:space="preserve"> de traitement effectu</w:t>
      </w:r>
      <w:r w:rsidR="0085478B" w:rsidRPr="009C6715">
        <w:rPr>
          <w:rFonts w:ascii="Marianne" w:eastAsia="Times New Roman" w:hAnsi="Marianne" w:cs="Marianne"/>
        </w:rPr>
        <w:t>é</w:t>
      </w:r>
      <w:r w:rsidR="0085478B" w:rsidRPr="009C6715">
        <w:rPr>
          <w:rFonts w:ascii="Marianne" w:eastAsia="Times New Roman" w:hAnsi="Marianne" w:cs="Times New Roman"/>
        </w:rPr>
        <w:t>es au nom et pour le compte du responsable de traitement comprenant</w:t>
      </w:r>
      <w:r w:rsidR="0085478B" w:rsidRPr="009C6715">
        <w:rPr>
          <w:rFonts w:ascii="Marianne" w:hAnsi="Marianne"/>
          <w:i/>
        </w:rPr>
        <w:t xml:space="preserve"> </w:t>
      </w:r>
      <w:r w:rsidR="0085478B" w:rsidRPr="009C6715">
        <w:rPr>
          <w:rFonts w:ascii="Marianne" w:eastAsia="Times New Roman" w:hAnsi="Marianne" w:cs="Times New Roman"/>
        </w:rPr>
        <w:t xml:space="preserve">toutes les informations détaillées à l’article 30.2 du règlement général sur la protection des données. </w:t>
      </w:r>
    </w:p>
    <w:p w14:paraId="0A888930"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sous-traitant s'engage à mettre le registre des catégories d’activités de traitement à sa disposition afin qu'il puisse s'assurer que les traitements de données mis en œuvre dans le cadre de l'exécution du présent accord-cadre sont conformes au RGPD et à la loi «</w:t>
      </w:r>
      <w:r w:rsidRPr="009C6715">
        <w:rPr>
          <w:rFonts w:ascii="Calibri" w:eastAsia="Times New Roman" w:hAnsi="Calibri" w:cs="Calibri"/>
        </w:rPr>
        <w:t> </w:t>
      </w:r>
      <w:r w:rsidRPr="009C6715">
        <w:rPr>
          <w:rFonts w:ascii="Marianne" w:eastAsia="Times New Roman" w:hAnsi="Marianne" w:cs="Times New Roman"/>
        </w:rPr>
        <w:t>Informatique et Libertés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w:t>
      </w:r>
    </w:p>
    <w:p w14:paraId="3303A80B" w14:textId="442F2FF8" w:rsidR="0085478B" w:rsidRDefault="00BB1433"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b/>
        </w:rPr>
        <w:t>3</w:t>
      </w:r>
      <w:r w:rsidR="0085478B" w:rsidRPr="00381E61">
        <w:rPr>
          <w:rFonts w:ascii="Marianne" w:eastAsia="Times New Roman" w:hAnsi="Marianne" w:cs="Times New Roman"/>
          <w:b/>
        </w:rPr>
        <w:t>.</w:t>
      </w:r>
      <w:r w:rsidR="0085478B">
        <w:rPr>
          <w:rFonts w:ascii="Marianne" w:eastAsia="Times New Roman" w:hAnsi="Marianne" w:cs="Times New Roman"/>
        </w:rPr>
        <w:t xml:space="preserve"> </w:t>
      </w:r>
      <w:r w:rsidR="0085478B" w:rsidRPr="009C6715">
        <w:rPr>
          <w:rFonts w:ascii="Marianne" w:eastAsia="Times New Roman" w:hAnsi="Marianne" w:cs="Times New Roman"/>
        </w:rPr>
        <w:t>Le sous-traitant met à la disposition du responsable de traitement</w:t>
      </w:r>
      <w:r w:rsidR="0085478B" w:rsidRPr="009C6715">
        <w:rPr>
          <w:rFonts w:ascii="Calibri" w:eastAsia="Times New Roman" w:hAnsi="Calibri" w:cs="Calibri"/>
        </w:rPr>
        <w:t> </w:t>
      </w:r>
      <w:r w:rsidR="0085478B" w:rsidRPr="009C6715">
        <w:rPr>
          <w:rFonts w:ascii="Marianne" w:eastAsia="Times New Roman" w:hAnsi="Marianne" w:cs="Times New Roman"/>
          <w:b/>
          <w:bCs/>
        </w:rPr>
        <w:t>la</w:t>
      </w:r>
      <w:r w:rsidR="0085478B" w:rsidRPr="009C6715">
        <w:rPr>
          <w:rFonts w:ascii="Calibri" w:eastAsia="Times New Roman" w:hAnsi="Calibri" w:cs="Calibri"/>
          <w:b/>
          <w:bCs/>
        </w:rPr>
        <w:t> </w:t>
      </w:r>
      <w:r w:rsidR="0085478B" w:rsidRPr="009C6715">
        <w:rPr>
          <w:rFonts w:ascii="Marianne" w:eastAsia="Times New Roman" w:hAnsi="Marianne" w:cs="Times New Roman"/>
          <w:b/>
          <w:bCs/>
        </w:rPr>
        <w:t>documentation n</w:t>
      </w:r>
      <w:r w:rsidR="0085478B" w:rsidRPr="009C6715">
        <w:rPr>
          <w:rFonts w:ascii="Marianne" w:eastAsia="Times New Roman" w:hAnsi="Marianne" w:cs="Marianne"/>
          <w:b/>
          <w:bCs/>
        </w:rPr>
        <w:t>é</w:t>
      </w:r>
      <w:r w:rsidR="0085478B" w:rsidRPr="009C6715">
        <w:rPr>
          <w:rFonts w:ascii="Marianne" w:eastAsia="Times New Roman" w:hAnsi="Marianne" w:cs="Times New Roman"/>
          <w:b/>
          <w:bCs/>
        </w:rPr>
        <w:t>cessaire pour d</w:t>
      </w:r>
      <w:r w:rsidR="0085478B" w:rsidRPr="009C6715">
        <w:rPr>
          <w:rFonts w:ascii="Marianne" w:eastAsia="Times New Roman" w:hAnsi="Marianne" w:cs="Marianne"/>
          <w:b/>
          <w:bCs/>
        </w:rPr>
        <w:t>é</w:t>
      </w:r>
      <w:r w:rsidR="0085478B" w:rsidRPr="009C6715">
        <w:rPr>
          <w:rFonts w:ascii="Marianne" w:eastAsia="Times New Roman" w:hAnsi="Marianne" w:cs="Times New Roman"/>
          <w:b/>
          <w:bCs/>
        </w:rPr>
        <w:t>montrer le respect de toutes ses obligations</w:t>
      </w:r>
      <w:r w:rsidR="0085478B" w:rsidRPr="009C6715">
        <w:rPr>
          <w:rFonts w:ascii="Calibri" w:eastAsia="Times New Roman" w:hAnsi="Calibri" w:cs="Calibri"/>
        </w:rPr>
        <w:t> </w:t>
      </w:r>
      <w:r w:rsidR="0085478B" w:rsidRPr="009C6715">
        <w:rPr>
          <w:rFonts w:ascii="Marianne" w:eastAsia="Times New Roman" w:hAnsi="Marianne" w:cs="Times New Roman"/>
        </w:rPr>
        <w:t>et pour permettre la r</w:t>
      </w:r>
      <w:r w:rsidR="0085478B" w:rsidRPr="009C6715">
        <w:rPr>
          <w:rFonts w:ascii="Marianne" w:eastAsia="Times New Roman" w:hAnsi="Marianne" w:cs="Marianne"/>
        </w:rPr>
        <w:t>é</w:t>
      </w:r>
      <w:r w:rsidR="0085478B" w:rsidRPr="009C6715">
        <w:rPr>
          <w:rFonts w:ascii="Marianne" w:eastAsia="Times New Roman" w:hAnsi="Marianne" w:cs="Times New Roman"/>
        </w:rPr>
        <w:t>alisation d'audits, y compris des inspections, par le responsable du traitement ou un autre auditeur qu'il a mandaté, et contribuer à ces audits.</w:t>
      </w:r>
      <w:r w:rsidR="0085478B">
        <w:rPr>
          <w:rFonts w:ascii="Marianne" w:eastAsia="Times New Roman" w:hAnsi="Marianne" w:cs="Times New Roman"/>
        </w:rPr>
        <w:t xml:space="preserve"> </w:t>
      </w:r>
    </w:p>
    <w:p w14:paraId="2E526AEA"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Si les éléments mis à disposition par le sous-traitant s’avéraient insuffisants pour démontrer le respect de ses obligations au titre du présent contrat, le responsable de traitement </w:t>
      </w:r>
      <w:proofErr w:type="gramStart"/>
      <w:r w:rsidRPr="009C6715">
        <w:rPr>
          <w:rFonts w:ascii="Marianne" w:eastAsia="Times New Roman" w:hAnsi="Marianne" w:cs="Times New Roman"/>
        </w:rPr>
        <w:t>pourra</w:t>
      </w:r>
      <w:proofErr w:type="gramEnd"/>
      <w:r w:rsidRPr="009C6715">
        <w:rPr>
          <w:rFonts w:ascii="Marianne" w:eastAsia="Times New Roman" w:hAnsi="Marianne" w:cs="Times New Roman"/>
        </w:rPr>
        <w:t xml:space="preserve"> procéder, ou faire procéder par un tiers désigné par lui, à un audit sur site aux frais </w:t>
      </w:r>
      <w:r>
        <w:rPr>
          <w:rFonts w:ascii="Marianne" w:eastAsia="Times New Roman" w:hAnsi="Marianne" w:cs="Times New Roman"/>
        </w:rPr>
        <w:t xml:space="preserve">du sous-traitant. </w:t>
      </w:r>
    </w:p>
    <w:p w14:paraId="2ADC6056"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Cet audit sur site sera notifié par le responsable de traitement au sous-traitant par email au minimum huit (8) jours avant la date projetée de sa mise en œuvre.</w:t>
      </w:r>
    </w:p>
    <w:p w14:paraId="63688819"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lastRenderedPageBreak/>
        <w:t>Le sous-traitant s’engage à autoriser le responsable de traitement, ou les sociétés nommées par lui auxquelles est confié l’audit, à accéder aux informations nécessaires à l’accomplissement de leur mission et à accéder aux sites où sont assurés le traitement objet de la convention. En particulier, le sous-traitant coopèrera pleinement dans le cadre de cet audit en donnant accès à du personnel averti, aux locaux, aux environnements physique et technique, à la documentation, aux infrastructures, aux logiciels d’application relatifs au traitement de données et à toutes informations utiles raisonnablement nécessaires à la réalisation de l’audit.</w:t>
      </w:r>
    </w:p>
    <w:p w14:paraId="3C3A2483"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Si le rapport d’audit ou le rapport d’audit sur site relève une violation des termes du contrat par le sous-traitant, le responsable de traitement et le sous-traitant conviennent d’un moyen de remédier aux défaillances et de mettre en place les changements recommandés par le rapport d’audit ou le rapport d’audit sur site. En tout état de cause, le sous-traitant s’engage à fournir au responsable de traitement une première réponse sur les mesures correctives mises en œuvre dans un délai d’un (1) mois à compter de la demande de remédiation du responsable de traitement, et à corriger, de manière totale et effective, les manquements constatés dans un délai de trois (3) mois à compter de ladite demande de remédiation. Le coût de toute mesure corrective identifiée et mise en œuvre par le sous-traitant reste à sa charge.</w:t>
      </w:r>
    </w:p>
    <w:p w14:paraId="1D9791FB"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Le responsable de traitement pourra alors procéder, ou faire procéder par un tiers désigné par lui, à un second audit de contrôle sur site aux frais du </w:t>
      </w:r>
      <w:r>
        <w:rPr>
          <w:rFonts w:ascii="Marianne" w:eastAsia="Times New Roman" w:hAnsi="Marianne" w:cs="Times New Roman"/>
        </w:rPr>
        <w:t>sous-traitant</w:t>
      </w:r>
      <w:r w:rsidRPr="009C6715">
        <w:rPr>
          <w:rFonts w:ascii="Marianne" w:eastAsia="Times New Roman" w:hAnsi="Marianne" w:cs="Times New Roman"/>
        </w:rPr>
        <w:t>, afin de s’assurer que lesdits manquements ont bien été corrigés.</w:t>
      </w:r>
    </w:p>
    <w:p w14:paraId="5AC7FC3C" w14:textId="61811A7E"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Si les parties ne parviennent pas à convenir d’un tel moyen ou si le sous-traitant ne s’y conforme pas dans un délai raisonnable et, en tout état de cause, dans le délai de trois (3) mois susmentionné, alors la clause «</w:t>
      </w:r>
      <w:r w:rsidRPr="009C6715">
        <w:rPr>
          <w:rFonts w:ascii="Calibri" w:eastAsia="Times New Roman" w:hAnsi="Calibri" w:cs="Calibri"/>
        </w:rPr>
        <w:t> </w:t>
      </w:r>
      <w:r w:rsidRPr="009C6715">
        <w:rPr>
          <w:rFonts w:ascii="Marianne" w:eastAsia="Times New Roman" w:hAnsi="Marianne" w:cs="Times New Roman"/>
        </w:rPr>
        <w:t>non-respect des dispositions et résiliation</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xml:space="preserve"> trouvera </w:t>
      </w:r>
      <w:r w:rsidRPr="009C6715">
        <w:rPr>
          <w:rFonts w:ascii="Marianne" w:eastAsia="Times New Roman" w:hAnsi="Marianne" w:cs="Marianne"/>
        </w:rPr>
        <w:t>à</w:t>
      </w:r>
      <w:r w:rsidRPr="009C6715">
        <w:rPr>
          <w:rFonts w:ascii="Marianne" w:eastAsia="Times New Roman" w:hAnsi="Marianne" w:cs="Times New Roman"/>
        </w:rPr>
        <w:t xml:space="preserve"> s</w:t>
      </w:r>
      <w:r w:rsidRPr="009C6715">
        <w:rPr>
          <w:rFonts w:ascii="Marianne" w:eastAsia="Times New Roman" w:hAnsi="Marianne" w:cs="Marianne"/>
        </w:rPr>
        <w:t>’</w:t>
      </w:r>
      <w:r w:rsidRPr="009C6715">
        <w:rPr>
          <w:rFonts w:ascii="Marianne" w:eastAsia="Times New Roman" w:hAnsi="Marianne" w:cs="Times New Roman"/>
        </w:rPr>
        <w:t>appliquer.</w:t>
      </w:r>
    </w:p>
    <w:p w14:paraId="45247086" w14:textId="56528F0B" w:rsidR="0085478B" w:rsidRPr="009C6715" w:rsidRDefault="00BB1433" w:rsidP="0085478B">
      <w:pPr>
        <w:spacing w:before="100" w:beforeAutospacing="1" w:after="100" w:afterAutospacing="1" w:line="240" w:lineRule="auto"/>
        <w:jc w:val="both"/>
        <w:rPr>
          <w:rFonts w:ascii="Marianne" w:eastAsia="Times New Roman" w:hAnsi="Marianne" w:cs="Times New Roman"/>
        </w:rPr>
      </w:pPr>
      <w:r>
        <w:rPr>
          <w:rFonts w:ascii="Marianne" w:eastAsia="Times New Roman" w:hAnsi="Marianne" w:cs="Times New Roman"/>
          <w:b/>
        </w:rPr>
        <w:t>4</w:t>
      </w:r>
      <w:r w:rsidR="0085478B" w:rsidRPr="009C6715">
        <w:rPr>
          <w:rFonts w:ascii="Marianne" w:eastAsia="Times New Roman" w:hAnsi="Marianne" w:cs="Times New Roman"/>
        </w:rPr>
        <w:t>. Les parties mettent à la disposition de l’autorité de contrôle compétente, dès que celle-ci en fait la demande, les informations énoncées dans la présente clause, y compris les résultats de tout audit.</w:t>
      </w:r>
    </w:p>
    <w:p w14:paraId="21FD9FA5" w14:textId="6C76BA45" w:rsidR="0085478B" w:rsidRPr="009C6715" w:rsidRDefault="00BB1433" w:rsidP="0085478B">
      <w:pPr>
        <w:spacing w:before="100" w:beforeAutospacing="1" w:after="100" w:afterAutospacing="1" w:line="240" w:lineRule="auto"/>
        <w:jc w:val="both"/>
        <w:rPr>
          <w:rFonts w:ascii="Marianne" w:eastAsia="Times New Roman" w:hAnsi="Marianne" w:cs="Times New Roman"/>
          <w:color w:val="0070C0"/>
        </w:rPr>
      </w:pPr>
      <w:r>
        <w:rPr>
          <w:rFonts w:ascii="Marianne" w:eastAsia="Times New Roman" w:hAnsi="Marianne" w:cs="Times New Roman"/>
          <w:b/>
        </w:rPr>
        <w:t>5</w:t>
      </w:r>
      <w:r w:rsidR="0085478B" w:rsidRPr="009C6715">
        <w:rPr>
          <w:rFonts w:ascii="Marianne" w:eastAsia="Times New Roman" w:hAnsi="Marianne" w:cs="Times New Roman"/>
        </w:rPr>
        <w:t>. Le sous-traitant tient et met à disposition du ministère de la justice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19E2440D" w14:textId="6A3A2235" w:rsidR="0085478B" w:rsidRPr="009C6715" w:rsidRDefault="0085478B" w:rsidP="001451D2">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sidRPr="009C6715">
        <w:rPr>
          <w:rFonts w:ascii="Marianne" w:eastAsia="Times New Roman" w:hAnsi="Marianne" w:cs="Times New Roman"/>
          <w:b/>
          <w:bCs/>
        </w:rPr>
        <w:t>Obligations du responsable de traitement vis-</w:t>
      </w:r>
      <w:r w:rsidRPr="003970FB">
        <w:rPr>
          <w:rFonts w:ascii="Marianne" w:eastAsia="Times New Roman" w:hAnsi="Marianne" w:cs="Times New Roman"/>
          <w:b/>
          <w:bCs/>
        </w:rPr>
        <w:t>à</w:t>
      </w:r>
      <w:r w:rsidRPr="009C6715">
        <w:rPr>
          <w:rFonts w:ascii="Marianne" w:eastAsia="Times New Roman" w:hAnsi="Marianne" w:cs="Times New Roman"/>
          <w:b/>
          <w:bCs/>
        </w:rPr>
        <w:t>-vis du sous-traitant</w:t>
      </w:r>
    </w:p>
    <w:p w14:paraId="185968AA"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Le responsable de traitement s’engage à</w:t>
      </w:r>
      <w:r w:rsidRPr="009C6715">
        <w:rPr>
          <w:rFonts w:ascii="Calibri" w:eastAsia="Times New Roman" w:hAnsi="Calibri" w:cs="Calibri"/>
        </w:rPr>
        <w:t> </w:t>
      </w:r>
      <w:r w:rsidRPr="009C6715">
        <w:rPr>
          <w:rFonts w:ascii="Marianne" w:eastAsia="Times New Roman" w:hAnsi="Marianne" w:cs="Times New Roman"/>
        </w:rPr>
        <w:t>:</w:t>
      </w:r>
    </w:p>
    <w:p w14:paraId="3910EF3D" w14:textId="7AC12AF5" w:rsidR="0085478B" w:rsidRPr="009C6715" w:rsidRDefault="0085478B" w:rsidP="0085478B">
      <w:pPr>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lastRenderedPageBreak/>
        <w:t>Fournir au sous-traitant les données visées au II</w:t>
      </w:r>
      <w:r w:rsidR="00C945A9">
        <w:rPr>
          <w:rFonts w:ascii="Marianne" w:eastAsia="Times New Roman" w:hAnsi="Marianne" w:cs="Times New Roman"/>
        </w:rPr>
        <w:t>I</w:t>
      </w:r>
      <w:r w:rsidRPr="009C6715">
        <w:rPr>
          <w:rFonts w:ascii="Marianne" w:eastAsia="Times New Roman" w:hAnsi="Marianne" w:cs="Times New Roman"/>
        </w:rPr>
        <w:t xml:space="preserve"> des présentes clauses.</w:t>
      </w:r>
    </w:p>
    <w:p w14:paraId="59B6DAD0" w14:textId="77777777" w:rsidR="0085478B" w:rsidRPr="009C6715" w:rsidRDefault="0085478B" w:rsidP="0085478B">
      <w:pPr>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Documenter par écrit toute instruction concernant le traitement des données par le sous-traitant.</w:t>
      </w:r>
    </w:p>
    <w:p w14:paraId="56F54DBB" w14:textId="77777777" w:rsidR="0085478B" w:rsidRPr="009C6715" w:rsidRDefault="0085478B" w:rsidP="0085478B">
      <w:pPr>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 xml:space="preserve">Veiller, au préalable et pendant toute la durée du traitement, au respect des obligations prévues par le </w:t>
      </w:r>
      <w:r>
        <w:rPr>
          <w:rFonts w:ascii="Marianne" w:eastAsia="Times New Roman" w:hAnsi="Marianne" w:cs="Times New Roman"/>
        </w:rPr>
        <w:t>RGPD</w:t>
      </w:r>
      <w:r w:rsidRPr="009C6715">
        <w:rPr>
          <w:rFonts w:ascii="Marianne" w:eastAsia="Times New Roman" w:hAnsi="Marianne" w:cs="Times New Roman"/>
        </w:rPr>
        <w:t xml:space="preserve"> et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xml:space="preserve"> de la part du sous-traitant.</w:t>
      </w:r>
    </w:p>
    <w:p w14:paraId="1BB3D58E" w14:textId="57A8F096" w:rsidR="0085478B" w:rsidRDefault="0085478B" w:rsidP="0085478B">
      <w:pPr>
        <w:pStyle w:val="Paragraphedeliste"/>
        <w:numPr>
          <w:ilvl w:val="0"/>
          <w:numId w:val="2"/>
        </w:num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rPr>
        <w:t>Superviser le traitement, y compris réaliser les audits et les inspections auprès du sous-traitant.</w:t>
      </w:r>
    </w:p>
    <w:p w14:paraId="07228BAE" w14:textId="77777777" w:rsidR="00187A3B" w:rsidRPr="0088633B" w:rsidRDefault="00187A3B" w:rsidP="001451D2">
      <w:pPr>
        <w:pStyle w:val="Paragraphedeliste"/>
        <w:spacing w:before="100" w:beforeAutospacing="1" w:after="100" w:afterAutospacing="1" w:line="240" w:lineRule="auto"/>
        <w:jc w:val="both"/>
        <w:rPr>
          <w:rFonts w:ascii="Marianne" w:eastAsia="Times New Roman" w:hAnsi="Marianne" w:cs="Times New Roman"/>
        </w:rPr>
      </w:pPr>
    </w:p>
    <w:p w14:paraId="15914A74" w14:textId="7C4F1357" w:rsidR="0022600A" w:rsidRPr="0022600A" w:rsidRDefault="00187A3B" w:rsidP="0085478B">
      <w:pPr>
        <w:pStyle w:val="Paragraphedeliste"/>
        <w:numPr>
          <w:ilvl w:val="0"/>
          <w:numId w:val="6"/>
        </w:numPr>
        <w:spacing w:before="100" w:beforeAutospacing="1" w:after="100" w:afterAutospacing="1" w:line="240" w:lineRule="auto"/>
        <w:ind w:left="567" w:hanging="567"/>
        <w:jc w:val="both"/>
        <w:outlineLvl w:val="1"/>
        <w:rPr>
          <w:rFonts w:ascii="Marianne" w:eastAsia="Times New Roman" w:hAnsi="Marianne" w:cs="Times New Roman"/>
          <w:b/>
          <w:bCs/>
        </w:rPr>
      </w:pPr>
      <w:r>
        <w:rPr>
          <w:rFonts w:ascii="Marianne" w:eastAsia="Times New Roman" w:hAnsi="Marianne" w:cs="Times New Roman"/>
          <w:b/>
          <w:bCs/>
        </w:rPr>
        <w:t xml:space="preserve"> </w:t>
      </w:r>
      <w:r w:rsidR="0085478B" w:rsidRPr="003970FB">
        <w:rPr>
          <w:rFonts w:ascii="Marianne" w:eastAsia="Times New Roman" w:hAnsi="Marianne" w:cs="Times New Roman"/>
          <w:b/>
          <w:bCs/>
        </w:rPr>
        <w:t>Non-respect des clauses et résiliation</w:t>
      </w:r>
    </w:p>
    <w:p w14:paraId="69326463" w14:textId="26D33CB9" w:rsidR="0022600A" w:rsidRPr="0022600A" w:rsidRDefault="0022600A" w:rsidP="0085478B">
      <w:pPr>
        <w:spacing w:before="100" w:beforeAutospacing="1" w:after="100" w:afterAutospacing="1" w:line="240" w:lineRule="auto"/>
        <w:jc w:val="both"/>
        <w:rPr>
          <w:rFonts w:ascii="Marianne" w:eastAsia="Times New Roman" w:hAnsi="Marianne" w:cs="Times New Roman"/>
          <w:i/>
          <w:highlight w:val="green"/>
        </w:rPr>
      </w:pPr>
      <w:r w:rsidRPr="00977CB4">
        <w:rPr>
          <w:rFonts w:ascii="Marianne" w:eastAsia="Times New Roman" w:hAnsi="Marianne" w:cs="Times New Roman"/>
          <w:i/>
          <w:highlight w:val="green"/>
        </w:rPr>
        <w:t>[MJ/</w:t>
      </w:r>
      <w:r w:rsidRPr="0022600A">
        <w:rPr>
          <w:rFonts w:ascii="Marianne" w:eastAsia="Times New Roman" w:hAnsi="Marianne" w:cs="Times New Roman"/>
          <w:i/>
          <w:highlight w:val="green"/>
        </w:rPr>
        <w:t>MOA</w:t>
      </w:r>
      <w:r w:rsidRPr="0022600A">
        <w:rPr>
          <w:rFonts w:ascii="Calibri" w:eastAsia="Times New Roman" w:hAnsi="Calibri" w:cs="Calibri"/>
          <w:i/>
          <w:highlight w:val="green"/>
        </w:rPr>
        <w:t> </w:t>
      </w:r>
      <w:r w:rsidRPr="0022600A">
        <w:rPr>
          <w:rFonts w:ascii="Marianne" w:eastAsia="Times New Roman" w:hAnsi="Marianne" w:cs="Times New Roman"/>
          <w:i/>
          <w:highlight w:val="green"/>
        </w:rPr>
        <w:t>: Vérifier avec le bureau des marchés la possibilité d’insérer une telle clause au regard des CCTP/CCAP déjà conclus, notamment au regard des éventuelles indemnités dues en cas de résiliation anticipée]</w:t>
      </w:r>
    </w:p>
    <w:p w14:paraId="70FA2509" w14:textId="5B1D7EAB"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1.</w:t>
      </w:r>
      <w:r w:rsidRPr="009C6715">
        <w:rPr>
          <w:rFonts w:ascii="Marianne" w:eastAsia="Times New Roman" w:hAnsi="Marianne" w:cs="Times New Roman"/>
        </w:rPr>
        <w:t xml:space="preserve"> Sans préjudice des dispositions du </w:t>
      </w:r>
      <w:r>
        <w:rPr>
          <w:rFonts w:ascii="Marianne" w:eastAsia="Times New Roman" w:hAnsi="Marianne" w:cs="Times New Roman"/>
        </w:rPr>
        <w:t>RGPD</w:t>
      </w:r>
      <w:r w:rsidRPr="009C6715">
        <w:rPr>
          <w:rFonts w:ascii="Marianne" w:eastAsia="Times New Roman" w:hAnsi="Marianne" w:cs="Times New Roman"/>
        </w:rPr>
        <w:t xml:space="preserve"> et de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 en cas de manquement du sous-traitant aux obligations qui lui incombent en vertu des pr</w:t>
      </w:r>
      <w:r w:rsidRPr="009C6715">
        <w:rPr>
          <w:rFonts w:ascii="Marianne" w:eastAsia="Times New Roman" w:hAnsi="Marianne" w:cs="Marianne"/>
        </w:rPr>
        <w:t>é</w:t>
      </w:r>
      <w:r w:rsidRPr="009C6715">
        <w:rPr>
          <w:rFonts w:ascii="Marianne" w:eastAsia="Times New Roman" w:hAnsi="Marianne" w:cs="Times New Roman"/>
        </w:rPr>
        <w:t xml:space="preserve">sentes clauses, le responsable </w:t>
      </w:r>
      <w:r w:rsidR="00114FA1" w:rsidRPr="009C6715">
        <w:rPr>
          <w:rFonts w:ascii="Marianne" w:eastAsia="Times New Roman" w:hAnsi="Marianne" w:cs="Times New Roman"/>
        </w:rPr>
        <w:t>d</w:t>
      </w:r>
      <w:r w:rsidR="00114FA1">
        <w:rPr>
          <w:rFonts w:ascii="Marianne" w:eastAsia="Times New Roman" w:hAnsi="Marianne" w:cs="Times New Roman"/>
        </w:rPr>
        <w:t>e</w:t>
      </w:r>
      <w:r w:rsidR="00114FA1" w:rsidRPr="009C6715">
        <w:rPr>
          <w:rFonts w:ascii="Marianne" w:eastAsia="Times New Roman" w:hAnsi="Marianne" w:cs="Times New Roman"/>
        </w:rPr>
        <w:t xml:space="preserve"> </w:t>
      </w:r>
      <w:r w:rsidRPr="009C6715">
        <w:rPr>
          <w:rFonts w:ascii="Marianne" w:eastAsia="Times New Roman" w:hAnsi="Marianne" w:cs="Times New Roman"/>
        </w:rPr>
        <w:t xml:space="preserve">traitement peut donner instruction au sous-traitant de suspendre le traitement des données à caractère personnel jusqu’à ce que ce dernier se soit conformé aux présentes clauses ou jusqu’à ce que le contrat soit résilié. Le sous-traitant informe rapidement le responsable </w:t>
      </w:r>
      <w:r w:rsidR="00114FA1" w:rsidRPr="009C6715">
        <w:rPr>
          <w:rFonts w:ascii="Marianne" w:eastAsia="Times New Roman" w:hAnsi="Marianne" w:cs="Times New Roman"/>
        </w:rPr>
        <w:t>d</w:t>
      </w:r>
      <w:r w:rsidR="00114FA1">
        <w:rPr>
          <w:rFonts w:ascii="Marianne" w:eastAsia="Times New Roman" w:hAnsi="Marianne" w:cs="Times New Roman"/>
        </w:rPr>
        <w:t>e</w:t>
      </w:r>
      <w:r w:rsidR="00114FA1" w:rsidRPr="009C6715">
        <w:rPr>
          <w:rFonts w:ascii="Marianne" w:eastAsia="Times New Roman" w:hAnsi="Marianne" w:cs="Times New Roman"/>
        </w:rPr>
        <w:t xml:space="preserve"> </w:t>
      </w:r>
      <w:r w:rsidRPr="009C6715">
        <w:rPr>
          <w:rFonts w:ascii="Marianne" w:eastAsia="Times New Roman" w:hAnsi="Marianne" w:cs="Times New Roman"/>
        </w:rPr>
        <w:t>traitement s’il n’est pas en mesure de se conformer aux présentes clauses, pour quelque raison que ce soit.</w:t>
      </w:r>
    </w:p>
    <w:p w14:paraId="476BAEC0" w14:textId="77777777" w:rsidR="0085478B" w:rsidRPr="009C6715" w:rsidRDefault="0085478B" w:rsidP="0085478B">
      <w:pPr>
        <w:spacing w:before="100" w:beforeAutospacing="1" w:after="100" w:afterAutospacing="1" w:line="240" w:lineRule="auto"/>
        <w:jc w:val="both"/>
        <w:rPr>
          <w:rFonts w:ascii="Marianne" w:eastAsia="Times New Roman" w:hAnsi="Marianne" w:cs="Times New Roman"/>
        </w:rPr>
      </w:pPr>
      <w:r w:rsidRPr="009C6715">
        <w:rPr>
          <w:rFonts w:ascii="Marianne" w:eastAsia="Times New Roman" w:hAnsi="Marianne" w:cs="Times New Roman"/>
          <w:b/>
        </w:rPr>
        <w:t>2.</w:t>
      </w:r>
      <w:r w:rsidRPr="009C6715">
        <w:rPr>
          <w:rFonts w:ascii="Marianne" w:eastAsia="Times New Roman" w:hAnsi="Marianne" w:cs="Times New Roman"/>
        </w:rPr>
        <w:t xml:space="preserve"> Le responsable du traitement est en droit de résilier le contrat dans la mesure où il concerne le traitement de données à caractère personnel conformément aux présentes clauses si</w:t>
      </w:r>
      <w:r>
        <w:rPr>
          <w:rFonts w:ascii="Marianne" w:eastAsia="Times New Roman" w:hAnsi="Marianne" w:cs="Times New Roman"/>
        </w:rPr>
        <w:t xml:space="preserve"> </w:t>
      </w:r>
      <w:r w:rsidRPr="009C6715">
        <w:rPr>
          <w:rFonts w:ascii="Marianne" w:eastAsia="Times New Roman" w:hAnsi="Marianne" w:cs="Times New Roman"/>
        </w:rPr>
        <w:t>:</w:t>
      </w:r>
    </w:p>
    <w:p w14:paraId="091BC58F" w14:textId="4FA46E5E" w:rsidR="0085478B" w:rsidRPr="009C6715" w:rsidRDefault="0085478B" w:rsidP="0085478B">
      <w:pPr>
        <w:spacing w:before="100" w:beforeAutospacing="1" w:after="100" w:afterAutospacing="1" w:line="240" w:lineRule="auto"/>
        <w:ind w:left="710"/>
        <w:jc w:val="both"/>
        <w:rPr>
          <w:rFonts w:ascii="Marianne" w:eastAsia="Times New Roman" w:hAnsi="Marianne" w:cs="Times New Roman"/>
        </w:rPr>
      </w:pPr>
      <w:r w:rsidRPr="009C6715">
        <w:rPr>
          <w:rFonts w:ascii="Marianne" w:eastAsia="Times New Roman" w:hAnsi="Marianne" w:cs="Times New Roman"/>
          <w:u w:val="single"/>
        </w:rPr>
        <w:t>a.</w:t>
      </w:r>
      <w:r w:rsidRPr="009C6715">
        <w:rPr>
          <w:rFonts w:ascii="Marianne" w:eastAsia="Times New Roman" w:hAnsi="Marianne" w:cs="Times New Roman"/>
        </w:rPr>
        <w:t xml:space="preserve"> le traitement de données à caractère personnel par le sous-traitant a été suspendu par le responsable </w:t>
      </w:r>
      <w:r w:rsidR="00114FA1" w:rsidRPr="009C6715">
        <w:rPr>
          <w:rFonts w:ascii="Marianne" w:eastAsia="Times New Roman" w:hAnsi="Marianne" w:cs="Times New Roman"/>
        </w:rPr>
        <w:t>d</w:t>
      </w:r>
      <w:r w:rsidR="00114FA1">
        <w:rPr>
          <w:rFonts w:ascii="Marianne" w:eastAsia="Times New Roman" w:hAnsi="Marianne" w:cs="Times New Roman"/>
        </w:rPr>
        <w:t>e</w:t>
      </w:r>
      <w:r w:rsidR="00114FA1" w:rsidRPr="009C6715">
        <w:rPr>
          <w:rFonts w:ascii="Marianne" w:eastAsia="Times New Roman" w:hAnsi="Marianne" w:cs="Times New Roman"/>
        </w:rPr>
        <w:t xml:space="preserve"> </w:t>
      </w:r>
      <w:r w:rsidRPr="009C6715">
        <w:rPr>
          <w:rFonts w:ascii="Marianne" w:eastAsia="Times New Roman" w:hAnsi="Marianne" w:cs="Times New Roman"/>
        </w:rPr>
        <w:t>traitement conformément au point 1 de la présente clause et le respect des présentes clauses n’est pas rétabli dans un délai raisonnable et, en tout état de cause, dans un délai de trois</w:t>
      </w:r>
      <w:r w:rsidR="00114FA1">
        <w:rPr>
          <w:rFonts w:ascii="Marianne" w:eastAsia="Times New Roman" w:hAnsi="Marianne" w:cs="Times New Roman"/>
        </w:rPr>
        <w:t xml:space="preserve"> (3)</w:t>
      </w:r>
      <w:r w:rsidRPr="009C6715">
        <w:rPr>
          <w:rFonts w:ascii="Marianne" w:eastAsia="Times New Roman" w:hAnsi="Marianne" w:cs="Times New Roman"/>
        </w:rPr>
        <w:t xml:space="preserve"> mois à compter de la suspension ;</w:t>
      </w:r>
    </w:p>
    <w:p w14:paraId="0976AF35" w14:textId="32DE4219" w:rsidR="0085478B" w:rsidRPr="009C6715" w:rsidRDefault="0085478B" w:rsidP="0085478B">
      <w:pPr>
        <w:spacing w:before="100" w:beforeAutospacing="1" w:after="100" w:afterAutospacing="1" w:line="240" w:lineRule="auto"/>
        <w:ind w:left="708"/>
        <w:jc w:val="both"/>
        <w:rPr>
          <w:rFonts w:ascii="Marianne" w:eastAsia="Times New Roman" w:hAnsi="Marianne" w:cs="Times New Roman"/>
        </w:rPr>
      </w:pPr>
      <w:r w:rsidRPr="009C6715">
        <w:rPr>
          <w:rFonts w:ascii="Marianne" w:eastAsia="Times New Roman" w:hAnsi="Marianne" w:cs="Times New Roman"/>
          <w:u w:val="single"/>
        </w:rPr>
        <w:t>b.</w:t>
      </w:r>
      <w:r w:rsidRPr="009C6715">
        <w:rPr>
          <w:rFonts w:ascii="Marianne" w:eastAsia="Times New Roman" w:hAnsi="Marianne" w:cs="Times New Roman"/>
        </w:rPr>
        <w:t xml:space="preserve"> le sous-traitant est en violation grave ou persistante des présentes clauses ou des obligations qui lui incombent en vertu du </w:t>
      </w:r>
      <w:r w:rsidR="00114FA1">
        <w:rPr>
          <w:rFonts w:ascii="Marianne" w:eastAsia="Times New Roman" w:hAnsi="Marianne" w:cs="Times New Roman"/>
        </w:rPr>
        <w:t>RGPD</w:t>
      </w:r>
      <w:r w:rsidRPr="009C6715">
        <w:rPr>
          <w:rFonts w:ascii="Marianne" w:eastAsia="Times New Roman" w:hAnsi="Marianne" w:cs="Times New Roman"/>
        </w:rPr>
        <w:t xml:space="preserve"> et de loi «</w:t>
      </w:r>
      <w:r w:rsidRPr="009C6715">
        <w:rPr>
          <w:rFonts w:ascii="Calibri" w:eastAsia="Times New Roman" w:hAnsi="Calibri" w:cs="Calibri"/>
        </w:rPr>
        <w:t> </w:t>
      </w:r>
      <w:r w:rsidRPr="009C6715">
        <w:rPr>
          <w:rFonts w:ascii="Marianne" w:eastAsia="Times New Roman" w:hAnsi="Marianne" w:cs="Times New Roman"/>
        </w:rPr>
        <w:t>Informatique et Libertés</w:t>
      </w:r>
      <w:r w:rsidRPr="009C6715">
        <w:rPr>
          <w:rFonts w:ascii="Calibri" w:eastAsia="Times New Roman" w:hAnsi="Calibri" w:cs="Calibri"/>
        </w:rPr>
        <w:t> </w:t>
      </w:r>
      <w:r w:rsidRPr="009C6715">
        <w:rPr>
          <w:rFonts w:ascii="Marianne" w:eastAsia="Times New Roman" w:hAnsi="Marianne" w:cs="Marianne"/>
        </w:rPr>
        <w:t>»</w:t>
      </w:r>
      <w:r w:rsidR="00D45332">
        <w:rPr>
          <w:rFonts w:ascii="Marianne" w:eastAsia="Times New Roman" w:hAnsi="Marianne" w:cs="Marianne"/>
        </w:rPr>
        <w:t xml:space="preserve"> </w:t>
      </w:r>
      <w:r w:rsidRPr="009C6715">
        <w:rPr>
          <w:rFonts w:ascii="Marianne" w:eastAsia="Times New Roman" w:hAnsi="Marianne" w:cs="Times New Roman"/>
        </w:rPr>
        <w:t>;</w:t>
      </w:r>
    </w:p>
    <w:p w14:paraId="292C36D5" w14:textId="77777777" w:rsidR="0085478B" w:rsidRPr="009C6715" w:rsidRDefault="0085478B" w:rsidP="0085478B">
      <w:pPr>
        <w:spacing w:before="100" w:beforeAutospacing="1" w:after="100" w:afterAutospacing="1" w:line="240" w:lineRule="auto"/>
        <w:ind w:left="710"/>
        <w:jc w:val="both"/>
        <w:rPr>
          <w:rFonts w:ascii="Marianne" w:eastAsia="Times New Roman" w:hAnsi="Marianne" w:cs="Times New Roman"/>
        </w:rPr>
      </w:pPr>
      <w:r w:rsidRPr="009C6715">
        <w:rPr>
          <w:rFonts w:ascii="Marianne" w:eastAsia="Times New Roman" w:hAnsi="Marianne" w:cs="Times New Roman"/>
          <w:u w:val="single"/>
        </w:rPr>
        <w:t>c.</w:t>
      </w:r>
      <w:r w:rsidRPr="009C6715">
        <w:rPr>
          <w:rFonts w:ascii="Marianne" w:eastAsia="Times New Roman" w:hAnsi="Marianne" w:cs="Times New Roman"/>
        </w:rPr>
        <w:t xml:space="preserve"> le sous-traitant ne se conforme pas à une décision contraignante d’une juridiction compétente ou des autorités de contrôle compétentes concernant les obligations qui lui incombent en vertu des présentes clauses ou du règlement général sur la protection des données et de la loi «</w:t>
      </w:r>
      <w:r w:rsidRPr="009C6715">
        <w:rPr>
          <w:rFonts w:ascii="Calibri" w:eastAsia="Times New Roman" w:hAnsi="Calibri" w:cs="Calibri"/>
        </w:rPr>
        <w:t> </w:t>
      </w:r>
      <w:r w:rsidRPr="009C6715">
        <w:rPr>
          <w:rFonts w:ascii="Marianne" w:eastAsia="Times New Roman" w:hAnsi="Marianne" w:cs="Times New Roman"/>
        </w:rPr>
        <w:t>Informatique et Libert</w:t>
      </w:r>
      <w:r w:rsidRPr="009C6715">
        <w:rPr>
          <w:rFonts w:ascii="Marianne" w:eastAsia="Times New Roman" w:hAnsi="Marianne" w:cs="Marianne"/>
        </w:rPr>
        <w:t>é</w:t>
      </w:r>
      <w:r w:rsidRPr="009C6715">
        <w:rPr>
          <w:rFonts w:ascii="Marianne" w:eastAsia="Times New Roman" w:hAnsi="Marianne" w:cs="Times New Roman"/>
        </w:rPr>
        <w:t>s</w:t>
      </w:r>
      <w:r w:rsidRPr="009C6715">
        <w:rPr>
          <w:rFonts w:ascii="Calibri" w:eastAsia="Times New Roman" w:hAnsi="Calibri" w:cs="Calibri"/>
        </w:rPr>
        <w:t> </w:t>
      </w:r>
      <w:r w:rsidRPr="009C6715">
        <w:rPr>
          <w:rFonts w:ascii="Marianne" w:eastAsia="Times New Roman" w:hAnsi="Marianne" w:cs="Marianne"/>
        </w:rPr>
        <w:t>»</w:t>
      </w:r>
      <w:r w:rsidRPr="009C6715">
        <w:rPr>
          <w:rFonts w:ascii="Marianne" w:eastAsia="Times New Roman" w:hAnsi="Marianne" w:cs="Times New Roman"/>
        </w:rPr>
        <w:t>.</w:t>
      </w:r>
    </w:p>
    <w:p w14:paraId="20405429" w14:textId="77777777" w:rsidR="0085478B" w:rsidRDefault="0085478B" w:rsidP="0085478B">
      <w:pPr>
        <w:jc w:val="both"/>
        <w:rPr>
          <w:rFonts w:ascii="Marianne" w:eastAsia="Times New Roman" w:hAnsi="Marianne" w:cs="Times New Roman"/>
        </w:rPr>
      </w:pPr>
      <w:r w:rsidRPr="009C6715">
        <w:rPr>
          <w:rFonts w:ascii="Marianne" w:eastAsia="Times New Roman" w:hAnsi="Marianne" w:cs="Times New Roman"/>
        </w:rPr>
        <w:lastRenderedPageBreak/>
        <w:t>Dans ces cas, le sous-traitant ne pourra bénéficier d’aucune indemnité en se prévalant d’un préjudice résultant de l’expiration anticipée du contrat.</w:t>
      </w:r>
    </w:p>
    <w:p w14:paraId="5E14DF58" w14:textId="79922BB0" w:rsidR="00DA1FFE" w:rsidRDefault="0085478B" w:rsidP="00133D66">
      <w:pPr>
        <w:jc w:val="both"/>
        <w:rPr>
          <w:rFonts w:ascii="Marianne" w:eastAsia="Times New Roman" w:hAnsi="Marianne" w:cs="Times New Roman"/>
        </w:rPr>
      </w:pPr>
      <w:r w:rsidRPr="009C6715">
        <w:rPr>
          <w:rFonts w:ascii="Marianne" w:eastAsia="Times New Roman" w:hAnsi="Marianne" w:cs="Times New Roman"/>
        </w:rPr>
        <w:t>Pour procéder à la résiliation du contrat, le responsable de traitement</w:t>
      </w:r>
      <w:r w:rsidR="00133D66">
        <w:rPr>
          <w:rFonts w:ascii="Marianne" w:eastAsia="Times New Roman" w:hAnsi="Marianne" w:cs="Times New Roman"/>
        </w:rPr>
        <w:t xml:space="preserve"> procédera aux modalités décrites à l’article III.3 du CCAP.</w:t>
      </w:r>
    </w:p>
    <w:p w14:paraId="1194C644" w14:textId="77777777" w:rsidR="00DA1FFE" w:rsidRDefault="00DA1FFE" w:rsidP="0085478B">
      <w:pPr>
        <w:ind w:right="-426"/>
        <w:jc w:val="both"/>
        <w:rPr>
          <w:rFonts w:ascii="Marianne" w:eastAsia="Times New Roman" w:hAnsi="Marianne" w:cs="Times New Roman"/>
        </w:rPr>
      </w:pPr>
    </w:p>
    <w:p w14:paraId="6B87BE3F" w14:textId="77777777" w:rsidR="0085478B" w:rsidRPr="00F2693F"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sz w:val="20"/>
        </w:rPr>
      </w:pPr>
      <w:r w:rsidRPr="00C15757">
        <w:rPr>
          <w:rFonts w:ascii="Marianne" w:eastAsia="Times New Roman" w:hAnsi="Marianne" w:cs="Times New Roman"/>
          <w:noProof/>
          <w:lang w:eastAsia="fr-FR"/>
        </w:rPr>
        <mc:AlternateContent>
          <mc:Choice Requires="wps">
            <w:drawing>
              <wp:anchor distT="45720" distB="45720" distL="114300" distR="114300" simplePos="0" relativeHeight="251659264" behindDoc="0" locked="0" layoutInCell="1" allowOverlap="1" wp14:anchorId="29720ADC" wp14:editId="084B182E">
                <wp:simplePos x="0" y="0"/>
                <wp:positionH relativeFrom="column">
                  <wp:posOffset>-347980</wp:posOffset>
                </wp:positionH>
                <wp:positionV relativeFrom="paragraph">
                  <wp:posOffset>293789</wp:posOffset>
                </wp:positionV>
                <wp:extent cx="3121573" cy="1771650"/>
                <wp:effectExtent l="0" t="0" r="22225" b="1905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573" cy="1771650"/>
                        </a:xfrm>
                        <a:prstGeom prst="rect">
                          <a:avLst/>
                        </a:prstGeom>
                        <a:solidFill>
                          <a:srgbClr val="FFFFFF"/>
                        </a:solidFill>
                        <a:ln w="9525">
                          <a:solidFill>
                            <a:srgbClr val="000000"/>
                          </a:solidFill>
                          <a:miter lim="800000"/>
                          <a:headEnd/>
                          <a:tailEnd/>
                        </a:ln>
                      </wps:spPr>
                      <wps:txbx>
                        <w:txbxContent>
                          <w:p w14:paraId="3C412B99" w14:textId="24AD9944" w:rsidR="004A2696" w:rsidRDefault="004A2696" w:rsidP="0085478B">
                            <w:r>
                              <w:t>A ………………, le ……………</w:t>
                            </w:r>
                            <w:proofErr w:type="gramStart"/>
                            <w:r>
                              <w:t>…….</w:t>
                            </w:r>
                            <w:proofErr w:type="gram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720ADC" id="_x0000_s1027" type="#_x0000_t202" style="position:absolute;left:0;text-align:left;margin-left:-27.4pt;margin-top:23.15pt;width:245.8pt;height:13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">
                <v:textbox>
                  <w:txbxContent>
                    <w:p w14:paraId="3C412B99" w14:textId="24AD9944" w:rsidR="004A2696" w:rsidRDefault="004A2696" w:rsidP="0085478B">
                      <w:r>
                        <w:t>A ………………, le ……………</w:t>
                      </w:r>
                      <w:proofErr w:type="gramStart"/>
                      <w:r>
                        <w:t>…….</w:t>
                      </w:r>
                      <w:proofErr w:type="gramEnd"/>
                      <w:r>
                        <w:t>.</w:t>
                      </w:r>
                    </w:p>
                  </w:txbxContent>
                </v:textbox>
              </v:shape>
            </w:pict>
          </mc:Fallback>
        </mc:AlternateContent>
      </w:r>
      <w:r w:rsidRPr="00F2693F">
        <w:rPr>
          <w:rFonts w:ascii="Marianne" w:eastAsia="Times New Roman" w:hAnsi="Marianne" w:cs="Times New Roman"/>
          <w:sz w:val="20"/>
        </w:rPr>
        <w:t>Signature du représentant du responsable de traitement</w:t>
      </w:r>
      <w:r w:rsidRPr="00F2693F">
        <w:rPr>
          <w:rFonts w:ascii="Marianne" w:eastAsia="Times New Roman" w:hAnsi="Marianne" w:cs="Times New Roman"/>
          <w:sz w:val="20"/>
        </w:rPr>
        <w:tab/>
      </w:r>
      <w:r>
        <w:rPr>
          <w:rFonts w:ascii="Marianne" w:eastAsia="Times New Roman" w:hAnsi="Marianne" w:cs="Times New Roman"/>
          <w:sz w:val="20"/>
        </w:rPr>
        <w:t xml:space="preserve">        </w:t>
      </w:r>
      <w:r w:rsidRPr="00F2693F">
        <w:rPr>
          <w:rFonts w:ascii="Marianne" w:eastAsia="Times New Roman" w:hAnsi="Marianne" w:cs="Times New Roman"/>
          <w:sz w:val="20"/>
        </w:rPr>
        <w:t>Signature du représentant du sous-traitant</w:t>
      </w:r>
    </w:p>
    <w:p w14:paraId="519A67A7"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r w:rsidRPr="00C15757">
        <w:rPr>
          <w:rFonts w:ascii="Marianne" w:eastAsia="Times New Roman" w:hAnsi="Marianne" w:cs="Times New Roman"/>
          <w:noProof/>
          <w:lang w:eastAsia="fr-FR"/>
        </w:rPr>
        <mc:AlternateContent>
          <mc:Choice Requires="wps">
            <w:drawing>
              <wp:anchor distT="45720" distB="45720" distL="114300" distR="114300" simplePos="0" relativeHeight="251660288" behindDoc="0" locked="0" layoutInCell="1" allowOverlap="1" wp14:anchorId="76E9923A" wp14:editId="3AC41C16">
                <wp:simplePos x="0" y="0"/>
                <wp:positionH relativeFrom="column">
                  <wp:posOffset>3261048</wp:posOffset>
                </wp:positionH>
                <wp:positionV relativeFrom="paragraph">
                  <wp:posOffset>12437</wp:posOffset>
                </wp:positionV>
                <wp:extent cx="3121573" cy="1771650"/>
                <wp:effectExtent l="0" t="0" r="22225" b="19050"/>
                <wp:wrapNone/>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1573" cy="1771650"/>
                        </a:xfrm>
                        <a:prstGeom prst="rect">
                          <a:avLst/>
                        </a:prstGeom>
                        <a:solidFill>
                          <a:srgbClr val="FFFFFF"/>
                        </a:solidFill>
                        <a:ln w="9525">
                          <a:solidFill>
                            <a:srgbClr val="000000"/>
                          </a:solidFill>
                          <a:miter lim="800000"/>
                          <a:headEnd/>
                          <a:tailEnd/>
                        </a:ln>
                      </wps:spPr>
                      <wps:txbx>
                        <w:txbxContent>
                          <w:p w14:paraId="20680F32" w14:textId="77777777" w:rsidR="004A2696" w:rsidRDefault="004A2696" w:rsidP="00EB5529">
                            <w:r>
                              <w:t>A ………………, le ……………</w:t>
                            </w:r>
                            <w:proofErr w:type="gramStart"/>
                            <w:r>
                              <w:t>…….</w:t>
                            </w:r>
                            <w:proofErr w:type="gramEnd"/>
                            <w:r>
                              <w:t>.</w:t>
                            </w:r>
                          </w:p>
                          <w:p w14:paraId="43F8384A" w14:textId="4E732CBB" w:rsidR="004A2696" w:rsidRDefault="004A2696" w:rsidP="008547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E9923A" id="_x0000_s1028" type="#_x0000_t202" style="position:absolute;left:0;text-align:left;margin-left:256.8pt;margin-top:1pt;width:245.8pt;height:139.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">
                <v:textbox>
                  <w:txbxContent>
                    <w:p w14:paraId="20680F32" w14:textId="77777777" w:rsidR="004A2696" w:rsidRDefault="004A2696" w:rsidP="00EB5529">
                      <w:r>
                        <w:t>A ………………, le ……………</w:t>
                      </w:r>
                      <w:proofErr w:type="gramStart"/>
                      <w:r>
                        <w:t>…….</w:t>
                      </w:r>
                      <w:proofErr w:type="gramEnd"/>
                      <w:r>
                        <w:t>.</w:t>
                      </w:r>
                    </w:p>
                    <w:p w14:paraId="43F8384A" w14:textId="4E732CBB" w:rsidR="004A2696" w:rsidRDefault="004A2696" w:rsidP="0085478B"/>
                  </w:txbxContent>
                </v:textbox>
              </v:shape>
            </w:pict>
          </mc:Fallback>
        </mc:AlternateContent>
      </w:r>
    </w:p>
    <w:p w14:paraId="2B8759BF"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028AB355"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1E0E672C"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2998CBAB"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65CA30F1" w14:textId="77777777" w:rsidR="0085478B" w:rsidRPr="00C15757" w:rsidRDefault="0085478B" w:rsidP="0085478B">
      <w:pPr>
        <w:pBdr>
          <w:top w:val="single" w:sz="4" w:space="1" w:color="auto"/>
          <w:left w:val="single" w:sz="4" w:space="4" w:color="auto"/>
          <w:bottom w:val="single" w:sz="4" w:space="1" w:color="auto"/>
          <w:right w:val="single" w:sz="4" w:space="31" w:color="auto"/>
        </w:pBdr>
        <w:ind w:left="-567" w:right="-426"/>
        <w:jc w:val="both"/>
      </w:pPr>
    </w:p>
    <w:p w14:paraId="18C474E1" w14:textId="77777777" w:rsidR="0085478B" w:rsidRDefault="0085478B" w:rsidP="0085478B">
      <w:pPr>
        <w:pBdr>
          <w:top w:val="single" w:sz="4" w:space="1" w:color="auto"/>
          <w:left w:val="single" w:sz="4" w:space="4" w:color="auto"/>
          <w:bottom w:val="single" w:sz="4" w:space="1" w:color="auto"/>
          <w:right w:val="single" w:sz="4" w:space="31" w:color="auto"/>
        </w:pBdr>
        <w:ind w:left="-567" w:right="-426"/>
        <w:jc w:val="both"/>
        <w:rPr>
          <w:rFonts w:ascii="Marianne" w:eastAsia="Times New Roman" w:hAnsi="Marianne" w:cs="Times New Roman"/>
        </w:rPr>
      </w:pPr>
    </w:p>
    <w:p w14:paraId="3E2666B7" w14:textId="77777777" w:rsidR="00EF6B10" w:rsidRDefault="00EF6B10" w:rsidP="0085478B">
      <w:pPr>
        <w:jc w:val="center"/>
        <w:rPr>
          <w:ins w:id="2" w:author="TEILLAUD Clara" w:date="2022-01-17T14:21:00Z"/>
          <w:rFonts w:ascii="Marianne" w:hAnsi="Marianne" w:cs="Times New Roman"/>
        </w:rPr>
        <w:sectPr w:rsidR="00EF6B10" w:rsidSect="004B203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pPr>
    </w:p>
    <w:p w14:paraId="30F257EF" w14:textId="013DDAE8" w:rsidR="00EF6B10" w:rsidRDefault="00AF4351" w:rsidP="003970FB">
      <w:pPr>
        <w:jc w:val="center"/>
        <w:rPr>
          <w:rFonts w:ascii="Marianne" w:hAnsi="Marianne" w:cs="Times New Roman"/>
          <w:b/>
          <w:color w:val="000000" w:themeColor="text1"/>
        </w:rPr>
      </w:pPr>
      <w:r>
        <w:rPr>
          <w:rFonts w:ascii="Marianne" w:hAnsi="Marianne" w:cs="Times New Roman"/>
          <w:b/>
          <w:color w:val="000000" w:themeColor="text1"/>
        </w:rPr>
        <w:lastRenderedPageBreak/>
        <w:t>APPENDICE</w:t>
      </w:r>
      <w:r w:rsidR="00EF6B10" w:rsidRPr="001451D2">
        <w:rPr>
          <w:rFonts w:ascii="Marianne" w:hAnsi="Marianne" w:cs="Times New Roman"/>
          <w:b/>
          <w:color w:val="000000" w:themeColor="text1"/>
        </w:rPr>
        <w:t xml:space="preserve"> 1</w:t>
      </w:r>
    </w:p>
    <w:p w14:paraId="66C713BC" w14:textId="5A0C9952" w:rsidR="006218B4" w:rsidRDefault="006218B4" w:rsidP="003970FB">
      <w:pPr>
        <w:jc w:val="center"/>
        <w:rPr>
          <w:rFonts w:ascii="Marianne" w:hAnsi="Marianne" w:cs="Times New Roman"/>
          <w:b/>
          <w:color w:val="000000" w:themeColor="text1"/>
        </w:rPr>
      </w:pPr>
      <w:r>
        <w:rPr>
          <w:rFonts w:ascii="Marianne" w:hAnsi="Marianne" w:cs="Times New Roman"/>
          <w:b/>
          <w:color w:val="000000" w:themeColor="text1"/>
        </w:rPr>
        <w:t>Description du traitement</w:t>
      </w:r>
    </w:p>
    <w:p w14:paraId="6BEF90B7" w14:textId="77777777" w:rsidR="00AD10C9" w:rsidRDefault="00AD10C9" w:rsidP="0022600A">
      <w:pPr>
        <w:jc w:val="both"/>
        <w:rPr>
          <w:rFonts w:ascii="Marianne" w:hAnsi="Marianne" w:cs="Times New Roman"/>
          <w:color w:val="000000" w:themeColor="text1"/>
        </w:rPr>
      </w:pPr>
    </w:p>
    <w:p w14:paraId="091539D5" w14:textId="65B229C0" w:rsidR="000B6E03" w:rsidRPr="00AD10C9" w:rsidRDefault="006218B4" w:rsidP="000B6E03">
      <w:pPr>
        <w:jc w:val="both"/>
        <w:rPr>
          <w:rFonts w:ascii="Marianne" w:eastAsia="Times New Roman" w:hAnsi="Marianne" w:cs="Times New Roman"/>
          <w:i/>
        </w:rPr>
      </w:pPr>
      <w:r w:rsidRPr="006218B4">
        <w:rPr>
          <w:rFonts w:ascii="Marianne" w:hAnsi="Marianne" w:cs="Times New Roman"/>
          <w:color w:val="000000" w:themeColor="text1"/>
        </w:rPr>
        <w:t xml:space="preserve">La ou les </w:t>
      </w:r>
      <w:r w:rsidRPr="006218B4">
        <w:rPr>
          <w:rFonts w:ascii="Marianne" w:hAnsi="Marianne" w:cs="Times New Roman"/>
          <w:b/>
          <w:color w:val="000000" w:themeColor="text1"/>
        </w:rPr>
        <w:t>finalité</w:t>
      </w:r>
      <w:r w:rsidRPr="006218B4">
        <w:rPr>
          <w:rFonts w:ascii="Marianne" w:hAnsi="Marianne" w:cs="Times New Roman"/>
          <w:color w:val="000000" w:themeColor="text1"/>
        </w:rPr>
        <w:t>(s) du traitement sont de</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Il s’agit d’énumérer les finalités du traitement effectués par le ST pour le compte du MJ. Si une AIPD a été réalisée, s’y reporter car elles y seront décrites. En toute hypothèse, elles doivent avoir été décrites dans la fiche de registre du traitement.]</w:t>
      </w:r>
    </w:p>
    <w:p w14:paraId="7BC66EA1" w14:textId="3EAEA69C" w:rsidR="000B6E03" w:rsidRDefault="006218B4" w:rsidP="000B6E03">
      <w:pPr>
        <w:jc w:val="both"/>
        <w:rPr>
          <w:rFonts w:ascii="Marianne" w:hAnsi="Marianne" w:cs="Times New Roman"/>
          <w:color w:val="000000" w:themeColor="text1"/>
        </w:rPr>
      </w:pPr>
      <w:r w:rsidRPr="006218B4">
        <w:rPr>
          <w:rFonts w:ascii="Marianne" w:hAnsi="Marianne" w:cs="Times New Roman"/>
          <w:color w:val="000000" w:themeColor="text1"/>
        </w:rPr>
        <w:t xml:space="preserve">Les </w:t>
      </w:r>
      <w:r w:rsidRPr="008458F3">
        <w:rPr>
          <w:rFonts w:ascii="Marianne" w:hAnsi="Marianne" w:cs="Times New Roman"/>
          <w:b/>
          <w:color w:val="000000" w:themeColor="text1"/>
        </w:rPr>
        <w:t>opérations de traitement</w:t>
      </w:r>
      <w:r w:rsidRPr="006218B4">
        <w:rPr>
          <w:rFonts w:ascii="Marianne" w:hAnsi="Marianne" w:cs="Times New Roman"/>
          <w:color w:val="000000" w:themeColor="text1"/>
        </w:rPr>
        <w:t xml:space="preserve"> sur les données, confiées au sous-traitant sont les suivantes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Il convient ici de décrire la nature des opérations de traitement sous-traitées (ex : collecte, enregistrement, organisation, structuration, conservation, adaptation ou modification, extraction, consultation, utilisation, communication par transmission, diffusion ou toute autre forme de mise à disposition, rapprochement ou interconnexion, limitation, effacement ou destruction, hébergement, maintenance, exploitation de l’application etc.)]</w:t>
      </w:r>
      <w:r w:rsidRPr="006218B4">
        <w:rPr>
          <w:rFonts w:ascii="Marianne" w:hAnsi="Marianne" w:cs="Times New Roman"/>
          <w:color w:val="000000" w:themeColor="text1"/>
        </w:rPr>
        <w:t xml:space="preserve"> </w:t>
      </w:r>
    </w:p>
    <w:p w14:paraId="654D756A" w14:textId="734D1720" w:rsidR="006218B4" w:rsidRPr="00AD10C9" w:rsidRDefault="000B6E03" w:rsidP="006218B4">
      <w:pPr>
        <w:jc w:val="both"/>
        <w:rPr>
          <w:rFonts w:ascii="Marianne" w:eastAsia="Times New Roman" w:hAnsi="Marianne" w:cs="Times New Roman"/>
          <w:i/>
        </w:rPr>
      </w:pPr>
      <w:r w:rsidRPr="006218B4">
        <w:rPr>
          <w:rFonts w:ascii="Marianne" w:hAnsi="Marianne" w:cs="Times New Roman"/>
          <w:color w:val="000000" w:themeColor="text1"/>
        </w:rPr>
        <w:t xml:space="preserve">Les </w:t>
      </w:r>
      <w:r w:rsidRPr="006218B4">
        <w:rPr>
          <w:rFonts w:ascii="Marianne" w:hAnsi="Marianne" w:cs="Times New Roman"/>
          <w:b/>
          <w:color w:val="000000" w:themeColor="text1"/>
        </w:rPr>
        <w:t>catégories de personnes concernées</w:t>
      </w:r>
      <w:r w:rsidRPr="006218B4">
        <w:rPr>
          <w:rFonts w:ascii="Marianne" w:hAnsi="Marianne" w:cs="Times New Roman"/>
          <w:color w:val="000000" w:themeColor="text1"/>
        </w:rPr>
        <w:t xml:space="preserve"> sont</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Spécifier ici les catégories de personnes dont les données à caractère personnel sont traitées dans le cadre de la présente convention. Si une AIPD a été réalisée, s’y reporter. Les mêmes termes que l’AIPD doivent être utilisés.]</w:t>
      </w:r>
    </w:p>
    <w:p w14:paraId="40C6216A" w14:textId="226D2D56" w:rsidR="006218B4" w:rsidRPr="006218B4" w:rsidRDefault="006218B4" w:rsidP="006218B4">
      <w:pPr>
        <w:jc w:val="both"/>
        <w:rPr>
          <w:rFonts w:ascii="Marianne" w:hAnsi="Marianne" w:cs="Times New Roman"/>
          <w:color w:val="000000" w:themeColor="text1"/>
        </w:rPr>
      </w:pPr>
      <w:r w:rsidRPr="006218B4">
        <w:rPr>
          <w:rFonts w:ascii="Marianne" w:hAnsi="Marianne" w:cs="Times New Roman"/>
          <w:color w:val="000000" w:themeColor="text1"/>
        </w:rPr>
        <w:t xml:space="preserve">Les catégories de </w:t>
      </w:r>
      <w:r w:rsidRPr="006218B4">
        <w:rPr>
          <w:rFonts w:ascii="Marianne" w:hAnsi="Marianne" w:cs="Times New Roman"/>
          <w:b/>
          <w:color w:val="000000" w:themeColor="text1"/>
        </w:rPr>
        <w:t>données à caractère personnel</w:t>
      </w:r>
      <w:r w:rsidRPr="006218B4">
        <w:rPr>
          <w:rFonts w:ascii="Marianne" w:hAnsi="Marianne" w:cs="Times New Roman"/>
          <w:color w:val="000000" w:themeColor="text1"/>
        </w:rPr>
        <w:t xml:space="preserve"> traitées dans le cadre des opérations de traitement sous-traitées sont les suivantes</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Si une AIPD a été réalisée, s’y reporter pour remplir ce passage. L’AIPD exige en effet d’être exhaustif s’agissant des données, mais il est possible de se contenter ici du type de données traitées (exemple : données d’identification, données de connexion etc.)]</w:t>
      </w:r>
      <w:r w:rsidR="0022600A">
        <w:rPr>
          <w:rFonts w:ascii="Marianne" w:hAnsi="Marianne" w:cs="Times New Roman"/>
          <w:color w:val="000000" w:themeColor="text1"/>
        </w:rPr>
        <w:t xml:space="preserve"> </w:t>
      </w:r>
    </w:p>
    <w:p w14:paraId="23D7808B" w14:textId="495E7F8F" w:rsidR="006218B4" w:rsidRPr="0022600A" w:rsidRDefault="000B6E03" w:rsidP="0022600A">
      <w:pPr>
        <w:jc w:val="both"/>
        <w:rPr>
          <w:rFonts w:ascii="Marianne" w:eastAsia="Times New Roman" w:hAnsi="Marianne" w:cs="Times New Roman"/>
          <w:i/>
        </w:rPr>
      </w:pPr>
      <w:r>
        <w:rPr>
          <w:rFonts w:ascii="Marianne" w:hAnsi="Marianne" w:cs="Times New Roman"/>
          <w:color w:val="000000" w:themeColor="text1"/>
        </w:rPr>
        <w:t xml:space="preserve">La </w:t>
      </w:r>
      <w:r w:rsidRPr="008458F3">
        <w:rPr>
          <w:rFonts w:ascii="Marianne" w:hAnsi="Marianne" w:cs="Times New Roman"/>
          <w:b/>
          <w:color w:val="000000" w:themeColor="text1"/>
        </w:rPr>
        <w:t>durée de conservation</w:t>
      </w:r>
      <w:r>
        <w:rPr>
          <w:rFonts w:ascii="Marianne" w:hAnsi="Marianne" w:cs="Times New Roman"/>
          <w:color w:val="000000" w:themeColor="text1"/>
        </w:rPr>
        <w:t xml:space="preserve"> des données</w:t>
      </w:r>
      <w:r w:rsidR="008F6019">
        <w:rPr>
          <w:rFonts w:ascii="Marianne" w:hAnsi="Marianne" w:cs="Times New Roman"/>
          <w:color w:val="000000" w:themeColor="text1"/>
        </w:rPr>
        <w:t xml:space="preserve"> est</w:t>
      </w:r>
      <w:r w:rsidR="0022600A">
        <w:rPr>
          <w:rFonts w:ascii="Calibri" w:hAnsi="Calibri" w:cs="Calibri"/>
          <w:color w:val="000000" w:themeColor="text1"/>
        </w:rPr>
        <w:t> </w:t>
      </w:r>
      <w:r w:rsidR="0022600A">
        <w:rPr>
          <w:rFonts w:ascii="Marianne" w:hAnsi="Marianne" w:cs="Times New Roman"/>
          <w:color w:val="000000" w:themeColor="text1"/>
        </w:rPr>
        <w:t xml:space="preserve">: </w:t>
      </w:r>
      <w:r w:rsidR="0022600A" w:rsidRPr="0022600A">
        <w:rPr>
          <w:rFonts w:ascii="Marianne" w:eastAsia="Times New Roman" w:hAnsi="Marianne" w:cs="Times New Roman"/>
          <w:i/>
          <w:highlight w:val="cyan"/>
        </w:rPr>
        <w:t>[A compléter par la MOA et le sous-traitant</w:t>
      </w:r>
      <w:r w:rsidR="0022600A" w:rsidRPr="0022600A">
        <w:rPr>
          <w:rFonts w:ascii="Calibri" w:eastAsia="Times New Roman" w:hAnsi="Calibri" w:cs="Calibri"/>
          <w:i/>
          <w:highlight w:val="cyan"/>
        </w:rPr>
        <w:t> </w:t>
      </w:r>
      <w:r w:rsidR="0022600A" w:rsidRPr="0022600A">
        <w:rPr>
          <w:rFonts w:ascii="Marianne" w:eastAsia="Times New Roman" w:hAnsi="Marianne" w:cs="Times New Roman"/>
          <w:i/>
          <w:highlight w:val="cyan"/>
        </w:rPr>
        <w:t xml:space="preserve">: Les données personnelles ne peuvent être conservées indéfiniment : une durée de conservation doit être déterminée en fonction de l’objectif ayant conduit à la collecte de ces données. Dans certains cas, la durée de conservation est fixée par la règlementation. Toutefois, pour de nombreux traitements de données, la durée de conservation n’est pas fixée par un texte. Il appartient alors au responsable de traitement de la déterminer en fonction de la finalité du traitement (pour plus d’informations, </w:t>
      </w:r>
      <w:proofErr w:type="spellStart"/>
      <w:r w:rsidR="0022600A" w:rsidRPr="0022600A">
        <w:rPr>
          <w:rFonts w:ascii="Marianne" w:eastAsia="Times New Roman" w:hAnsi="Marianne" w:cs="Times New Roman"/>
          <w:i/>
          <w:highlight w:val="cyan"/>
        </w:rPr>
        <w:t>cf</w:t>
      </w:r>
      <w:proofErr w:type="spellEnd"/>
      <w:r w:rsidR="0022600A" w:rsidRPr="0022600A">
        <w:rPr>
          <w:rFonts w:ascii="Marianne" w:eastAsia="Times New Roman" w:hAnsi="Marianne" w:cs="Times New Roman"/>
          <w:i/>
          <w:highlight w:val="cyan"/>
        </w:rPr>
        <w:t xml:space="preserve"> </w:t>
      </w:r>
      <w:hyperlink r:id="rId16" w:history="1">
        <w:r w:rsidR="0022600A" w:rsidRPr="0022600A">
          <w:rPr>
            <w:rStyle w:val="Lienhypertexte"/>
            <w:rFonts w:ascii="Marianne" w:eastAsia="Times New Roman" w:hAnsi="Marianne" w:cs="Times New Roman"/>
            <w:i/>
            <w:highlight w:val="cyan"/>
          </w:rPr>
          <w:t>https://www.cnil.fr/fr/les-durees-de-conservation-des-donnees</w:t>
        </w:r>
      </w:hyperlink>
      <w:r w:rsidR="0022600A" w:rsidRPr="0022600A">
        <w:rPr>
          <w:rFonts w:ascii="Marianne" w:eastAsia="Times New Roman" w:hAnsi="Marianne" w:cs="Times New Roman"/>
          <w:i/>
          <w:highlight w:val="cyan"/>
        </w:rPr>
        <w:t>).]</w:t>
      </w:r>
      <w:r w:rsidR="0022600A">
        <w:rPr>
          <w:rFonts w:ascii="Marianne" w:hAnsi="Marianne" w:cs="Times New Roman"/>
          <w:color w:val="000000" w:themeColor="text1"/>
        </w:rPr>
        <w:t xml:space="preserve"> </w:t>
      </w:r>
      <w:r w:rsidR="006218B4">
        <w:rPr>
          <w:rFonts w:ascii="Marianne" w:hAnsi="Marianne" w:cs="Times New Roman"/>
          <w:color w:val="000000" w:themeColor="text1"/>
        </w:rPr>
        <w:br w:type="page"/>
      </w:r>
    </w:p>
    <w:p w14:paraId="3F18E742" w14:textId="7B5399BD" w:rsidR="006218B4" w:rsidRPr="00562882" w:rsidRDefault="00AF4351" w:rsidP="006218B4">
      <w:pPr>
        <w:jc w:val="center"/>
        <w:rPr>
          <w:rFonts w:ascii="Marianne" w:hAnsi="Marianne" w:cs="Times New Roman"/>
          <w:color w:val="000000" w:themeColor="text1"/>
        </w:rPr>
      </w:pPr>
      <w:r>
        <w:rPr>
          <w:rFonts w:ascii="Marianne" w:hAnsi="Marianne" w:cs="Times New Roman"/>
          <w:b/>
          <w:color w:val="000000" w:themeColor="text1"/>
        </w:rPr>
        <w:lastRenderedPageBreak/>
        <w:t>APPENDICE</w:t>
      </w:r>
      <w:r w:rsidR="006218B4" w:rsidRPr="001451D2">
        <w:rPr>
          <w:rFonts w:ascii="Marianne" w:hAnsi="Marianne" w:cs="Times New Roman"/>
          <w:b/>
          <w:color w:val="000000" w:themeColor="text1"/>
        </w:rPr>
        <w:t xml:space="preserve"> </w:t>
      </w:r>
      <w:r w:rsidR="006218B4">
        <w:rPr>
          <w:rFonts w:ascii="Marianne" w:hAnsi="Marianne" w:cs="Times New Roman"/>
          <w:b/>
          <w:color w:val="000000" w:themeColor="text1"/>
        </w:rPr>
        <w:t>2</w:t>
      </w:r>
    </w:p>
    <w:p w14:paraId="397F1D06" w14:textId="441836C2" w:rsidR="00EF6B10" w:rsidRPr="001451D2" w:rsidRDefault="008300A2" w:rsidP="00EF6B10">
      <w:pPr>
        <w:jc w:val="center"/>
        <w:rPr>
          <w:rFonts w:ascii="Marianne" w:hAnsi="Marianne" w:cs="Times New Roman"/>
          <w:b/>
          <w:color w:val="000000" w:themeColor="text1"/>
        </w:rPr>
      </w:pPr>
      <w:r w:rsidRPr="008300A2">
        <w:rPr>
          <w:rFonts w:ascii="Marianne" w:hAnsi="Marianne" w:cs="Times New Roman"/>
          <w:b/>
          <w:color w:val="000000" w:themeColor="text1"/>
        </w:rPr>
        <w:t>Liste des sous-traitants ultérieurs</w:t>
      </w:r>
    </w:p>
    <w:p w14:paraId="323FBAA9" w14:textId="1C98132B" w:rsidR="00EF6B10" w:rsidRPr="001451D2" w:rsidRDefault="00EF6B10" w:rsidP="001451D2">
      <w:pPr>
        <w:rPr>
          <w:rFonts w:ascii="Marianne" w:hAnsi="Marianne" w:cs="Times New Roman"/>
          <w:b/>
          <w:color w:val="000000" w:themeColor="text1"/>
        </w:rPr>
      </w:pPr>
    </w:p>
    <w:tbl>
      <w:tblPr>
        <w:tblStyle w:val="Grilledutableau"/>
        <w:tblW w:w="0" w:type="auto"/>
        <w:tblLook w:val="04A0" w:firstRow="1" w:lastRow="0" w:firstColumn="1" w:lastColumn="0" w:noHBand="0" w:noVBand="1"/>
      </w:tblPr>
      <w:tblGrid>
        <w:gridCol w:w="1929"/>
        <w:gridCol w:w="2347"/>
        <w:gridCol w:w="2063"/>
        <w:gridCol w:w="2723"/>
      </w:tblGrid>
      <w:tr w:rsidR="008300A2" w:rsidRPr="008300A2" w14:paraId="3D580634" w14:textId="77777777" w:rsidTr="008300A2">
        <w:tc>
          <w:tcPr>
            <w:tcW w:w="0" w:type="auto"/>
          </w:tcPr>
          <w:p w14:paraId="0FBF74CD" w14:textId="06982A45" w:rsidR="00EF6B10" w:rsidRPr="001451D2" w:rsidRDefault="00EF6B10">
            <w:pPr>
              <w:jc w:val="center"/>
              <w:rPr>
                <w:rFonts w:ascii="Marianne" w:hAnsi="Marianne"/>
                <w:b/>
                <w:bCs/>
                <w:color w:val="000000" w:themeColor="text1"/>
                <w:szCs w:val="23"/>
              </w:rPr>
            </w:pPr>
            <w:r w:rsidRPr="001451D2">
              <w:rPr>
                <w:rFonts w:ascii="Marianne" w:hAnsi="Marianne"/>
                <w:b/>
                <w:bCs/>
                <w:color w:val="000000" w:themeColor="text1"/>
                <w:szCs w:val="23"/>
              </w:rPr>
              <w:t xml:space="preserve">Identité du </w:t>
            </w:r>
            <w:r w:rsidR="0098786C">
              <w:rPr>
                <w:rFonts w:ascii="Marianne" w:hAnsi="Marianne"/>
                <w:b/>
                <w:bCs/>
                <w:color w:val="000000" w:themeColor="text1"/>
                <w:szCs w:val="23"/>
              </w:rPr>
              <w:t>s</w:t>
            </w:r>
            <w:r w:rsidRPr="001451D2">
              <w:rPr>
                <w:rFonts w:ascii="Marianne" w:hAnsi="Marianne"/>
                <w:b/>
                <w:bCs/>
                <w:color w:val="000000" w:themeColor="text1"/>
                <w:szCs w:val="23"/>
              </w:rPr>
              <w:t>ous-traitant ultérieur</w:t>
            </w:r>
          </w:p>
        </w:tc>
        <w:tc>
          <w:tcPr>
            <w:tcW w:w="0" w:type="auto"/>
          </w:tcPr>
          <w:p w14:paraId="3EF096EB" w14:textId="0A2623C5" w:rsidR="00EF6B10" w:rsidRPr="001451D2" w:rsidRDefault="00EF6B10">
            <w:pPr>
              <w:jc w:val="center"/>
              <w:rPr>
                <w:rFonts w:ascii="Marianne" w:hAnsi="Marianne"/>
                <w:b/>
                <w:bCs/>
                <w:color w:val="000000" w:themeColor="text1"/>
                <w:szCs w:val="23"/>
              </w:rPr>
            </w:pPr>
            <w:r w:rsidRPr="001451D2">
              <w:rPr>
                <w:rFonts w:ascii="Marianne" w:hAnsi="Marianne"/>
                <w:b/>
                <w:bCs/>
                <w:color w:val="000000" w:themeColor="text1"/>
                <w:szCs w:val="23"/>
              </w:rPr>
              <w:t xml:space="preserve">Coordonnées du </w:t>
            </w:r>
            <w:r w:rsidR="0098786C">
              <w:rPr>
                <w:rFonts w:ascii="Marianne" w:hAnsi="Marianne"/>
                <w:b/>
                <w:bCs/>
                <w:color w:val="000000" w:themeColor="text1"/>
                <w:szCs w:val="23"/>
              </w:rPr>
              <w:t>s</w:t>
            </w:r>
            <w:r w:rsidRPr="001451D2">
              <w:rPr>
                <w:rFonts w:ascii="Marianne" w:hAnsi="Marianne"/>
                <w:b/>
                <w:bCs/>
                <w:color w:val="000000" w:themeColor="text1"/>
                <w:szCs w:val="23"/>
              </w:rPr>
              <w:t>ous-traitant ultérieur</w:t>
            </w:r>
          </w:p>
        </w:tc>
        <w:tc>
          <w:tcPr>
            <w:tcW w:w="0" w:type="auto"/>
          </w:tcPr>
          <w:p w14:paraId="2EDA82EC" w14:textId="6DF810CA" w:rsidR="00EF6B10" w:rsidRPr="001451D2" w:rsidRDefault="00EF6B10">
            <w:pPr>
              <w:jc w:val="center"/>
              <w:rPr>
                <w:rFonts w:ascii="Marianne" w:hAnsi="Marianne"/>
                <w:b/>
                <w:bCs/>
                <w:color w:val="000000" w:themeColor="text1"/>
                <w:szCs w:val="23"/>
              </w:rPr>
            </w:pPr>
            <w:r w:rsidRPr="001451D2">
              <w:rPr>
                <w:rFonts w:ascii="Marianne" w:hAnsi="Marianne"/>
                <w:b/>
                <w:bCs/>
                <w:color w:val="000000" w:themeColor="text1"/>
                <w:szCs w:val="23"/>
              </w:rPr>
              <w:t xml:space="preserve">Activités de </w:t>
            </w:r>
            <w:r w:rsidR="0098786C">
              <w:rPr>
                <w:rFonts w:ascii="Marianne" w:hAnsi="Marianne"/>
                <w:b/>
                <w:bCs/>
                <w:color w:val="000000" w:themeColor="text1"/>
                <w:szCs w:val="23"/>
              </w:rPr>
              <w:t>t</w:t>
            </w:r>
            <w:r w:rsidRPr="001451D2">
              <w:rPr>
                <w:rFonts w:ascii="Marianne" w:hAnsi="Marianne"/>
                <w:b/>
                <w:bCs/>
                <w:color w:val="000000" w:themeColor="text1"/>
                <w:szCs w:val="23"/>
              </w:rPr>
              <w:t>raitement sous-traitées</w:t>
            </w:r>
          </w:p>
        </w:tc>
        <w:tc>
          <w:tcPr>
            <w:tcW w:w="0" w:type="auto"/>
          </w:tcPr>
          <w:p w14:paraId="0FDD7180" w14:textId="50BB9270" w:rsidR="00EF6B10" w:rsidRPr="001451D2" w:rsidRDefault="00EF6B10" w:rsidP="008300A2">
            <w:pPr>
              <w:jc w:val="center"/>
              <w:rPr>
                <w:rFonts w:ascii="Marianne" w:hAnsi="Marianne"/>
                <w:b/>
                <w:bCs/>
                <w:color w:val="000000" w:themeColor="text1"/>
                <w:szCs w:val="23"/>
              </w:rPr>
            </w:pPr>
            <w:r w:rsidRPr="001451D2">
              <w:rPr>
                <w:rFonts w:ascii="Marianne" w:hAnsi="Marianne"/>
                <w:b/>
                <w:bCs/>
                <w:color w:val="000000" w:themeColor="text1"/>
                <w:szCs w:val="23"/>
              </w:rPr>
              <w:t xml:space="preserve">Dates du contrat </w:t>
            </w:r>
            <w:r w:rsidR="008300A2" w:rsidRPr="008300A2">
              <w:rPr>
                <w:rFonts w:ascii="Marianne" w:hAnsi="Marianne"/>
                <w:b/>
                <w:bCs/>
                <w:color w:val="000000" w:themeColor="text1"/>
                <w:szCs w:val="23"/>
              </w:rPr>
              <w:t>liant le sous-traitant au sous-traitant ultérieur</w:t>
            </w:r>
          </w:p>
        </w:tc>
      </w:tr>
      <w:tr w:rsidR="008300A2" w:rsidRPr="008300A2" w14:paraId="3D4B3956" w14:textId="77777777" w:rsidTr="008300A2">
        <w:tc>
          <w:tcPr>
            <w:tcW w:w="0" w:type="auto"/>
          </w:tcPr>
          <w:p w14:paraId="74F2D666" w14:textId="0AEA34AD"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c>
          <w:tcPr>
            <w:tcW w:w="0" w:type="auto"/>
          </w:tcPr>
          <w:p w14:paraId="2317FB45" w14:textId="6574D9AA"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c>
          <w:tcPr>
            <w:tcW w:w="0" w:type="auto"/>
          </w:tcPr>
          <w:p w14:paraId="6A0F556A" w14:textId="0FE6D6E0"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c>
          <w:tcPr>
            <w:tcW w:w="0" w:type="auto"/>
          </w:tcPr>
          <w:p w14:paraId="694CAB0E" w14:textId="2D716B90" w:rsidR="00EF6B10" w:rsidRPr="0022600A" w:rsidRDefault="0022600A" w:rsidP="0022600A">
            <w:pPr>
              <w:pStyle w:val="NormalWeb"/>
              <w:spacing w:after="0"/>
              <w:jc w:val="both"/>
              <w:rPr>
                <w:rFonts w:ascii="Marianne" w:hAnsi="Marianne"/>
                <w:color w:val="000000"/>
                <w:sz w:val="20"/>
                <w:szCs w:val="22"/>
                <w:lang w:eastAsia="fr-FR"/>
              </w:rPr>
            </w:pPr>
            <w:r w:rsidRPr="00977CB4">
              <w:rPr>
                <w:rFonts w:ascii="Marianne" w:hAnsi="Marianne"/>
                <w:i/>
                <w:sz w:val="22"/>
                <w:highlight w:val="yellow"/>
              </w:rPr>
              <w:t>[A compléter par le sous-traitant]</w:t>
            </w:r>
            <w:r w:rsidRPr="00977CB4">
              <w:rPr>
                <w:rFonts w:ascii="Marianne" w:hAnsi="Marianne"/>
                <w:sz w:val="22"/>
              </w:rPr>
              <w:t xml:space="preserve"> </w:t>
            </w:r>
          </w:p>
        </w:tc>
      </w:tr>
      <w:tr w:rsidR="008300A2" w:rsidRPr="008300A2" w14:paraId="5B3ED1F1" w14:textId="77777777" w:rsidTr="008300A2">
        <w:tc>
          <w:tcPr>
            <w:tcW w:w="0" w:type="auto"/>
          </w:tcPr>
          <w:p w14:paraId="09E37EBF" w14:textId="77777777" w:rsidR="00EF6B10" w:rsidRPr="001451D2" w:rsidRDefault="00EF6B10" w:rsidP="004B2036">
            <w:pPr>
              <w:jc w:val="both"/>
              <w:rPr>
                <w:rFonts w:ascii="Marianne" w:hAnsi="Marianne"/>
                <w:b/>
                <w:bCs/>
                <w:color w:val="000000" w:themeColor="text1"/>
                <w:szCs w:val="23"/>
              </w:rPr>
            </w:pPr>
          </w:p>
        </w:tc>
        <w:tc>
          <w:tcPr>
            <w:tcW w:w="0" w:type="auto"/>
          </w:tcPr>
          <w:p w14:paraId="77822B71" w14:textId="77777777" w:rsidR="00EF6B10" w:rsidRPr="001451D2" w:rsidRDefault="00EF6B10" w:rsidP="004B2036">
            <w:pPr>
              <w:jc w:val="both"/>
              <w:rPr>
                <w:rFonts w:ascii="Marianne" w:hAnsi="Marianne"/>
                <w:b/>
                <w:bCs/>
                <w:color w:val="000000" w:themeColor="text1"/>
                <w:szCs w:val="23"/>
              </w:rPr>
            </w:pPr>
          </w:p>
        </w:tc>
        <w:tc>
          <w:tcPr>
            <w:tcW w:w="0" w:type="auto"/>
          </w:tcPr>
          <w:p w14:paraId="57C987E2" w14:textId="77777777" w:rsidR="00EF6B10" w:rsidRPr="001451D2" w:rsidRDefault="00EF6B10" w:rsidP="004B2036">
            <w:pPr>
              <w:jc w:val="both"/>
              <w:rPr>
                <w:rFonts w:ascii="Marianne" w:hAnsi="Marianne"/>
                <w:b/>
                <w:bCs/>
                <w:color w:val="000000" w:themeColor="text1"/>
                <w:szCs w:val="23"/>
              </w:rPr>
            </w:pPr>
          </w:p>
        </w:tc>
        <w:tc>
          <w:tcPr>
            <w:tcW w:w="0" w:type="auto"/>
          </w:tcPr>
          <w:p w14:paraId="696ED06D" w14:textId="77777777" w:rsidR="00EF6B10" w:rsidRPr="001451D2" w:rsidRDefault="00EF6B10" w:rsidP="004B2036">
            <w:pPr>
              <w:jc w:val="both"/>
              <w:rPr>
                <w:rFonts w:ascii="Marianne" w:hAnsi="Marianne"/>
                <w:b/>
                <w:bCs/>
                <w:color w:val="000000" w:themeColor="text1"/>
                <w:szCs w:val="23"/>
              </w:rPr>
            </w:pPr>
          </w:p>
        </w:tc>
      </w:tr>
      <w:tr w:rsidR="008300A2" w:rsidRPr="008300A2" w14:paraId="53D3FD95" w14:textId="77777777" w:rsidTr="008300A2">
        <w:tc>
          <w:tcPr>
            <w:tcW w:w="0" w:type="auto"/>
          </w:tcPr>
          <w:p w14:paraId="1408FD6B" w14:textId="77777777" w:rsidR="00EF6B10" w:rsidRPr="001451D2" w:rsidRDefault="00EF6B10" w:rsidP="004B2036">
            <w:pPr>
              <w:jc w:val="both"/>
              <w:rPr>
                <w:rFonts w:ascii="Marianne" w:hAnsi="Marianne"/>
                <w:b/>
                <w:bCs/>
                <w:color w:val="000000" w:themeColor="text1"/>
                <w:szCs w:val="23"/>
              </w:rPr>
            </w:pPr>
          </w:p>
        </w:tc>
        <w:tc>
          <w:tcPr>
            <w:tcW w:w="0" w:type="auto"/>
          </w:tcPr>
          <w:p w14:paraId="37EEB6CE" w14:textId="77777777" w:rsidR="00EF6B10" w:rsidRPr="001451D2" w:rsidRDefault="00EF6B10" w:rsidP="004B2036">
            <w:pPr>
              <w:jc w:val="both"/>
              <w:rPr>
                <w:rFonts w:ascii="Marianne" w:hAnsi="Marianne"/>
                <w:b/>
                <w:bCs/>
                <w:color w:val="000000" w:themeColor="text1"/>
                <w:szCs w:val="23"/>
              </w:rPr>
            </w:pPr>
          </w:p>
        </w:tc>
        <w:tc>
          <w:tcPr>
            <w:tcW w:w="0" w:type="auto"/>
          </w:tcPr>
          <w:p w14:paraId="5BE7DADF" w14:textId="77777777" w:rsidR="00EF6B10" w:rsidRPr="001451D2" w:rsidRDefault="00EF6B10" w:rsidP="004B2036">
            <w:pPr>
              <w:jc w:val="both"/>
              <w:rPr>
                <w:rFonts w:ascii="Marianne" w:hAnsi="Marianne"/>
                <w:b/>
                <w:bCs/>
                <w:color w:val="000000" w:themeColor="text1"/>
                <w:szCs w:val="23"/>
              </w:rPr>
            </w:pPr>
          </w:p>
        </w:tc>
        <w:tc>
          <w:tcPr>
            <w:tcW w:w="0" w:type="auto"/>
          </w:tcPr>
          <w:p w14:paraId="68C47546" w14:textId="77777777" w:rsidR="00EF6B10" w:rsidRPr="001451D2" w:rsidRDefault="00EF6B10" w:rsidP="004B2036">
            <w:pPr>
              <w:jc w:val="both"/>
              <w:rPr>
                <w:rFonts w:ascii="Marianne" w:hAnsi="Marianne"/>
                <w:b/>
                <w:bCs/>
                <w:color w:val="000000" w:themeColor="text1"/>
                <w:szCs w:val="23"/>
              </w:rPr>
            </w:pPr>
          </w:p>
        </w:tc>
      </w:tr>
    </w:tbl>
    <w:p w14:paraId="11240F9F" w14:textId="772C47F8" w:rsidR="00EF6B10" w:rsidRPr="008300A2" w:rsidRDefault="00EF6B10" w:rsidP="001451D2">
      <w:pPr>
        <w:rPr>
          <w:rFonts w:ascii="Marianne" w:hAnsi="Marianne" w:cs="Times New Roman"/>
          <w:b/>
          <w:color w:val="000000" w:themeColor="text1"/>
        </w:rPr>
      </w:pPr>
    </w:p>
    <w:p w14:paraId="77755D9F" w14:textId="77777777" w:rsidR="008300A2" w:rsidRPr="001451D2" w:rsidRDefault="008300A2" w:rsidP="001451D2">
      <w:pPr>
        <w:rPr>
          <w:rFonts w:ascii="Marianne" w:hAnsi="Marianne" w:cs="Times New Roman"/>
          <w:b/>
          <w:color w:val="000000" w:themeColor="text1"/>
        </w:rPr>
      </w:pPr>
    </w:p>
    <w:p w14:paraId="43C4A1B9" w14:textId="1B198C41" w:rsidR="0085478B" w:rsidRPr="001451D2" w:rsidRDefault="0085478B" w:rsidP="0085478B">
      <w:pPr>
        <w:jc w:val="center"/>
        <w:rPr>
          <w:rFonts w:ascii="Marianne" w:hAnsi="Marianne" w:cs="Times New Roman"/>
          <w:color w:val="000000" w:themeColor="text1"/>
        </w:rPr>
      </w:pPr>
    </w:p>
    <w:p w14:paraId="4103CE22" w14:textId="1EDEAE71" w:rsidR="00EF6B10" w:rsidRPr="001451D2" w:rsidRDefault="00EF6B10" w:rsidP="0085478B">
      <w:pPr>
        <w:jc w:val="center"/>
        <w:rPr>
          <w:rFonts w:ascii="Marianne" w:hAnsi="Marianne" w:cs="Times New Roman"/>
          <w:color w:val="000000" w:themeColor="text1"/>
        </w:rPr>
      </w:pPr>
    </w:p>
    <w:p w14:paraId="5FD6F49F" w14:textId="353C379E" w:rsidR="00EF6B10" w:rsidRDefault="00EF6B10" w:rsidP="0085478B">
      <w:pPr>
        <w:jc w:val="center"/>
        <w:rPr>
          <w:rFonts w:ascii="Marianne" w:hAnsi="Marianne" w:cs="Times New Roman"/>
        </w:rPr>
      </w:pPr>
    </w:p>
    <w:p w14:paraId="622E720D" w14:textId="78BAE353" w:rsidR="00EF6B10" w:rsidRDefault="00EF6B10" w:rsidP="0085478B">
      <w:pPr>
        <w:jc w:val="center"/>
        <w:rPr>
          <w:rFonts w:ascii="Marianne" w:hAnsi="Marianne" w:cs="Times New Roman"/>
        </w:rPr>
      </w:pPr>
    </w:p>
    <w:p w14:paraId="34AFD24D" w14:textId="2746BDD9" w:rsidR="00EF6B10" w:rsidRDefault="00EF6B10" w:rsidP="0085478B">
      <w:pPr>
        <w:jc w:val="center"/>
        <w:rPr>
          <w:rFonts w:ascii="Marianne" w:hAnsi="Marianne" w:cs="Times New Roman"/>
        </w:rPr>
      </w:pPr>
    </w:p>
    <w:p w14:paraId="5FEDF024" w14:textId="77777777" w:rsidR="00EF6B10" w:rsidRDefault="00EF6B10" w:rsidP="0085478B">
      <w:pPr>
        <w:jc w:val="center"/>
        <w:rPr>
          <w:rFonts w:ascii="Marianne" w:hAnsi="Marianne" w:cs="Times New Roman"/>
        </w:rPr>
        <w:sectPr w:rsidR="00EF6B10" w:rsidSect="004B2036">
          <w:pgSz w:w="11906" w:h="16838"/>
          <w:pgMar w:top="1417" w:right="1417" w:bottom="1417" w:left="1417" w:header="708" w:footer="708" w:gutter="0"/>
          <w:cols w:space="708"/>
          <w:docGrid w:linePitch="360"/>
        </w:sectPr>
      </w:pPr>
    </w:p>
    <w:p w14:paraId="697D02B5" w14:textId="55419E0C" w:rsidR="0085478B" w:rsidRDefault="00AF4351" w:rsidP="0085478B">
      <w:pPr>
        <w:jc w:val="center"/>
        <w:rPr>
          <w:rFonts w:ascii="Marianne" w:hAnsi="Marianne" w:cs="Times New Roman"/>
          <w:b/>
        </w:rPr>
      </w:pPr>
      <w:r>
        <w:rPr>
          <w:rFonts w:ascii="Marianne" w:hAnsi="Marianne" w:cs="Times New Roman"/>
          <w:b/>
        </w:rPr>
        <w:lastRenderedPageBreak/>
        <w:t>APPENDICE</w:t>
      </w:r>
      <w:r w:rsidR="00EF6B10">
        <w:rPr>
          <w:rFonts w:ascii="Marianne" w:hAnsi="Marianne" w:cs="Times New Roman"/>
          <w:b/>
        </w:rPr>
        <w:t xml:space="preserve"> </w:t>
      </w:r>
      <w:r w:rsidR="006218B4">
        <w:rPr>
          <w:rFonts w:ascii="Marianne" w:hAnsi="Marianne" w:cs="Times New Roman"/>
          <w:b/>
        </w:rPr>
        <w:t>3</w:t>
      </w:r>
    </w:p>
    <w:p w14:paraId="37CFE2B9" w14:textId="5CC94CD2" w:rsidR="008300A2" w:rsidRDefault="008300A2" w:rsidP="008300A2">
      <w:pPr>
        <w:spacing w:after="0" w:line="240" w:lineRule="auto"/>
        <w:jc w:val="center"/>
        <w:rPr>
          <w:rFonts w:ascii="Marianne" w:eastAsia="Times New Roman" w:hAnsi="Marianne" w:cs="Calibri"/>
          <w:b/>
          <w:bCs/>
          <w:color w:val="000000"/>
          <w:lang w:eastAsia="fr-FR"/>
        </w:rPr>
      </w:pPr>
      <w:r>
        <w:rPr>
          <w:rFonts w:ascii="Marianne" w:eastAsia="Times New Roman" w:hAnsi="Marianne" w:cs="Calibri"/>
          <w:b/>
          <w:bCs/>
          <w:color w:val="000000"/>
          <w:lang w:eastAsia="fr-FR"/>
        </w:rPr>
        <w:t>M</w:t>
      </w:r>
      <w:r w:rsidRPr="009C6715">
        <w:rPr>
          <w:rFonts w:ascii="Marianne" w:eastAsia="Times New Roman" w:hAnsi="Marianne" w:cs="Calibri"/>
          <w:b/>
          <w:bCs/>
          <w:color w:val="000000"/>
          <w:lang w:eastAsia="fr-FR"/>
        </w:rPr>
        <w:t>esures</w:t>
      </w:r>
      <w:r>
        <w:rPr>
          <w:rFonts w:ascii="Marianne" w:eastAsia="Times New Roman" w:hAnsi="Marianne" w:cs="Calibri"/>
          <w:b/>
          <w:bCs/>
          <w:color w:val="000000"/>
          <w:lang w:eastAsia="fr-FR"/>
        </w:rPr>
        <w:t xml:space="preserve"> de sécurité </w:t>
      </w:r>
      <w:r w:rsidR="00AD595A">
        <w:rPr>
          <w:rFonts w:ascii="Marianne" w:eastAsia="Times New Roman" w:hAnsi="Marianne" w:cs="Calibri"/>
          <w:b/>
          <w:bCs/>
          <w:color w:val="000000"/>
          <w:lang w:eastAsia="fr-FR"/>
        </w:rPr>
        <w:t>techniques et organisationnelles</w:t>
      </w:r>
      <w:r>
        <w:rPr>
          <w:rFonts w:ascii="Marianne" w:eastAsia="Times New Roman" w:hAnsi="Marianne" w:cs="Calibri"/>
          <w:b/>
          <w:bCs/>
          <w:color w:val="000000"/>
          <w:lang w:eastAsia="fr-FR"/>
        </w:rPr>
        <w:t xml:space="preserve"> mises en œuvre par le sous-traitant</w:t>
      </w:r>
      <w:r w:rsidRPr="009C6715">
        <w:rPr>
          <w:rFonts w:ascii="Marianne" w:eastAsia="Times New Roman" w:hAnsi="Marianne" w:cs="Calibri"/>
          <w:b/>
          <w:bCs/>
          <w:color w:val="000000"/>
          <w:lang w:eastAsia="fr-FR"/>
        </w:rPr>
        <w:t xml:space="preserve"> </w:t>
      </w:r>
    </w:p>
    <w:p w14:paraId="6372CDEB" w14:textId="6C19F777" w:rsidR="00AD595A" w:rsidRDefault="00AD595A" w:rsidP="001451D2">
      <w:pPr>
        <w:spacing w:after="0" w:line="240" w:lineRule="auto"/>
        <w:rPr>
          <w:rFonts w:ascii="Marianne" w:eastAsia="Times New Roman" w:hAnsi="Marianne" w:cs="Calibri"/>
          <w:b/>
          <w:bCs/>
          <w:color w:val="000000"/>
          <w:lang w:eastAsia="fr-FR"/>
        </w:rPr>
      </w:pPr>
    </w:p>
    <w:p w14:paraId="3B378E69" w14:textId="1342E8E0" w:rsidR="00AD595A" w:rsidRPr="001451D2" w:rsidRDefault="00AD595A" w:rsidP="001451D2">
      <w:pPr>
        <w:spacing w:after="0" w:line="240" w:lineRule="auto"/>
        <w:rPr>
          <w:rFonts w:ascii="Marianne" w:eastAsia="Times New Roman" w:hAnsi="Marianne" w:cs="Times New Roman"/>
          <w:i/>
        </w:rPr>
      </w:pPr>
      <w:r w:rsidRPr="001451D2">
        <w:rPr>
          <w:rFonts w:ascii="Marianne" w:eastAsia="Times New Roman" w:hAnsi="Marianne" w:cs="Times New Roman"/>
          <w:i/>
        </w:rPr>
        <w:t>Les mesures techniques et organisationnelles doivent faire l’objet d’une description concrète, et non pas générique</w:t>
      </w:r>
      <w:r w:rsidR="00BA06BD" w:rsidRPr="001451D2">
        <w:rPr>
          <w:rFonts w:ascii="Marianne" w:eastAsia="Times New Roman" w:hAnsi="Marianne" w:cs="Times New Roman"/>
          <w:i/>
        </w:rPr>
        <w:t>.</w:t>
      </w:r>
    </w:p>
    <w:p w14:paraId="319444AC" w14:textId="77777777" w:rsidR="008300A2" w:rsidRPr="00D43D9B" w:rsidRDefault="008300A2" w:rsidP="0085478B">
      <w:pPr>
        <w:jc w:val="center"/>
        <w:rPr>
          <w:rFonts w:ascii="Marianne" w:hAnsi="Marianne" w:cs="Times New Roman"/>
          <w:b/>
        </w:rPr>
      </w:pPr>
    </w:p>
    <w:tbl>
      <w:tblPr>
        <w:tblW w:w="0" w:type="auto"/>
        <w:tblInd w:w="-10" w:type="dxa"/>
        <w:tblCellMar>
          <w:left w:w="70" w:type="dxa"/>
          <w:right w:w="70" w:type="dxa"/>
        </w:tblCellMar>
        <w:tblLook w:val="04A0" w:firstRow="1" w:lastRow="0" w:firstColumn="1" w:lastColumn="0" w:noHBand="0" w:noVBand="1"/>
      </w:tblPr>
      <w:tblGrid>
        <w:gridCol w:w="3833"/>
        <w:gridCol w:w="4961"/>
        <w:gridCol w:w="5210"/>
      </w:tblGrid>
      <w:tr w:rsidR="0022172C" w:rsidRPr="009C6715" w14:paraId="320F6F09" w14:textId="77777777" w:rsidTr="001451D2">
        <w:trPr>
          <w:trHeight w:val="630"/>
        </w:trPr>
        <w:tc>
          <w:tcPr>
            <w:tcW w:w="0" w:type="auto"/>
            <w:gridSpan w:val="3"/>
            <w:tcBorders>
              <w:top w:val="single" w:sz="4" w:space="0" w:color="auto"/>
              <w:left w:val="single" w:sz="4" w:space="0" w:color="auto"/>
              <w:bottom w:val="single" w:sz="8" w:space="0" w:color="000000"/>
              <w:right w:val="single" w:sz="4" w:space="0" w:color="auto"/>
            </w:tcBorders>
            <w:shd w:val="clear" w:color="000000" w:fill="FFF2CC"/>
            <w:vAlign w:val="center"/>
          </w:tcPr>
          <w:p w14:paraId="1480F3A3" w14:textId="0C3D3780"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000000"/>
                <w:lang w:eastAsia="fr-FR"/>
              </w:rPr>
              <w:t>Description des mesures contribuant à traiter</w:t>
            </w:r>
            <w:r>
              <w:rPr>
                <w:rFonts w:ascii="Marianne" w:eastAsia="Times New Roman" w:hAnsi="Marianne" w:cs="Arial"/>
                <w:b/>
                <w:bCs/>
                <w:color w:val="000000"/>
                <w:lang w:eastAsia="fr-FR"/>
              </w:rPr>
              <w:t xml:space="preserve"> des risques liés à la sécurité </w:t>
            </w:r>
            <w:r w:rsidRPr="009C6715">
              <w:rPr>
                <w:rFonts w:ascii="Marianne" w:eastAsia="Times New Roman" w:hAnsi="Marianne" w:cs="Arial"/>
                <w:b/>
                <w:bCs/>
                <w:color w:val="000000"/>
                <w:lang w:eastAsia="fr-FR"/>
              </w:rPr>
              <w:t>des données</w:t>
            </w:r>
          </w:p>
        </w:tc>
      </w:tr>
      <w:tr w:rsidR="0022172C" w:rsidRPr="009C6715" w14:paraId="637DBDEF" w14:textId="77777777" w:rsidTr="001451D2">
        <w:trPr>
          <w:trHeight w:val="630"/>
        </w:trPr>
        <w:tc>
          <w:tcPr>
            <w:tcW w:w="3833" w:type="dxa"/>
            <w:tcBorders>
              <w:top w:val="single" w:sz="8" w:space="0" w:color="auto"/>
              <w:left w:val="single" w:sz="4" w:space="0" w:color="auto"/>
              <w:bottom w:val="single" w:sz="12" w:space="0" w:color="FFFFFF"/>
              <w:right w:val="single" w:sz="4" w:space="0" w:color="FFFFFF"/>
            </w:tcBorders>
            <w:shd w:val="clear" w:color="000000" w:fill="4472C4"/>
            <w:vAlign w:val="center"/>
            <w:hideMark/>
          </w:tcPr>
          <w:p w14:paraId="1C905CB0"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Mesures portant spécifiquement sur les données du traitement</w:t>
            </w:r>
          </w:p>
        </w:tc>
        <w:tc>
          <w:tcPr>
            <w:tcW w:w="4961" w:type="dxa"/>
            <w:tcBorders>
              <w:top w:val="single" w:sz="8" w:space="0" w:color="auto"/>
              <w:left w:val="single" w:sz="4" w:space="0" w:color="FFFFFF"/>
              <w:bottom w:val="single" w:sz="12" w:space="0" w:color="FFFFFF"/>
              <w:right w:val="single" w:sz="4" w:space="0" w:color="FFFFFF"/>
            </w:tcBorders>
            <w:shd w:val="clear" w:color="000000" w:fill="4472C4"/>
            <w:vAlign w:val="center"/>
            <w:hideMark/>
          </w:tcPr>
          <w:p w14:paraId="694084A8"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Attendus</w:t>
            </w:r>
          </w:p>
        </w:tc>
        <w:tc>
          <w:tcPr>
            <w:tcW w:w="5210" w:type="dxa"/>
            <w:tcBorders>
              <w:top w:val="single" w:sz="8" w:space="0" w:color="auto"/>
              <w:left w:val="single" w:sz="4" w:space="0" w:color="FFFFFF"/>
              <w:bottom w:val="single" w:sz="12" w:space="0" w:color="FFFFFF"/>
              <w:right w:val="single" w:sz="4" w:space="0" w:color="auto"/>
            </w:tcBorders>
            <w:shd w:val="clear" w:color="000000" w:fill="4472C4"/>
            <w:vAlign w:val="center"/>
            <w:hideMark/>
          </w:tcPr>
          <w:p w14:paraId="6B2E0E20"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Modalités de mise en œuvre ou justification sinon</w:t>
            </w:r>
          </w:p>
        </w:tc>
      </w:tr>
      <w:tr w:rsidR="0022172C" w:rsidRPr="009C6715" w14:paraId="47F21DAD" w14:textId="77777777" w:rsidTr="001451D2">
        <w:trPr>
          <w:trHeight w:val="1500"/>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2FB0749D"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Chiffrement</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1F767717"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[Décrivez ici les moyens mis en œuvre pour assurer la confidentialité des données conservées (en base de données, dans des fichiers plats, les sauvegardes, etc.), ainsi que les modalités de gestion des clés de chiffrement (création, conservation, modification en cas de suspections de compromission, etc.).</w:t>
            </w:r>
            <w:r w:rsidRPr="001451D2">
              <w:rPr>
                <w:rFonts w:ascii="Marianne" w:eastAsia="Times New Roman" w:hAnsi="Marianne" w:cs="Arial"/>
                <w:i/>
                <w:iCs/>
                <w:color w:val="000000"/>
                <w:sz w:val="18"/>
                <w:szCs w:val="20"/>
                <w:lang w:eastAsia="fr-FR"/>
              </w:rPr>
              <w:br/>
              <w:t>Détaillez les moyens de chiffrement employés pour les flux de données (VPN, TLS, etc.) mis en œuvre dans le traitement.]</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1EC36ED8" w14:textId="77777777" w:rsidR="0022172C" w:rsidRPr="00853B90" w:rsidRDefault="0022172C" w:rsidP="004B2036">
            <w:pPr>
              <w:spacing w:after="0" w:line="240" w:lineRule="auto"/>
              <w:jc w:val="center"/>
              <w:rPr>
                <w:rFonts w:ascii="Marianne" w:eastAsia="Times New Roman" w:hAnsi="Marianne" w:cs="Arial"/>
                <w:color w:val="FF0000"/>
                <w:sz w:val="20"/>
                <w:lang w:eastAsia="fr-FR"/>
              </w:rPr>
            </w:pPr>
            <w:r w:rsidRPr="00AD10C9">
              <w:rPr>
                <w:rFonts w:ascii="Marianne" w:eastAsia="Times New Roman" w:hAnsi="Marianne" w:cs="Arial"/>
                <w:color w:val="FF0000"/>
                <w:sz w:val="20"/>
                <w:highlight w:val="yellow"/>
                <w:lang w:eastAsia="fr-FR"/>
              </w:rPr>
              <w:t>A compléter par le sous-traitant</w:t>
            </w:r>
            <w:r w:rsidRPr="00853B90">
              <w:rPr>
                <w:rFonts w:ascii="Marianne" w:eastAsia="Times New Roman" w:hAnsi="Marianne" w:cs="Arial"/>
                <w:color w:val="FF0000"/>
                <w:sz w:val="20"/>
                <w:lang w:eastAsia="fr-FR"/>
              </w:rPr>
              <w:t xml:space="preserve"> </w:t>
            </w:r>
          </w:p>
        </w:tc>
      </w:tr>
      <w:tr w:rsidR="0022172C" w:rsidRPr="009C6715" w14:paraId="53AA3559" w14:textId="77777777" w:rsidTr="001451D2">
        <w:trPr>
          <w:trHeight w:val="300"/>
        </w:trPr>
        <w:tc>
          <w:tcPr>
            <w:tcW w:w="383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1BD1E5B4" w14:textId="77777777" w:rsidR="0022172C" w:rsidRPr="009C6715" w:rsidRDefault="0022172C" w:rsidP="004B2036">
            <w:pPr>
              <w:spacing w:after="0" w:line="240" w:lineRule="auto"/>
              <w:rPr>
                <w:rFonts w:ascii="Marianne" w:eastAsia="Times New Roman" w:hAnsi="Marianne" w:cs="Arial"/>
                <w:b/>
                <w:bCs/>
                <w:color w:val="000000"/>
                <w:lang w:eastAsia="fr-FR"/>
              </w:rPr>
            </w:pPr>
            <w:proofErr w:type="spellStart"/>
            <w:r w:rsidRPr="009C6715">
              <w:rPr>
                <w:rFonts w:ascii="Marianne" w:eastAsia="Times New Roman" w:hAnsi="Marianne" w:cs="Arial"/>
                <w:b/>
                <w:bCs/>
                <w:color w:val="000000"/>
                <w:lang w:eastAsia="fr-FR"/>
              </w:rPr>
              <w:t>Pseudonymisation</w:t>
            </w:r>
            <w:proofErr w:type="spellEnd"/>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5E65E9EE"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 xml:space="preserve">[Indiquez ici si des mécanismes de </w:t>
            </w:r>
            <w:proofErr w:type="spellStart"/>
            <w:r w:rsidRPr="001451D2">
              <w:rPr>
                <w:rFonts w:ascii="Marianne" w:eastAsia="Times New Roman" w:hAnsi="Marianne" w:cs="Arial"/>
                <w:i/>
                <w:iCs/>
                <w:color w:val="000000"/>
                <w:sz w:val="18"/>
                <w:szCs w:val="20"/>
                <w:lang w:eastAsia="fr-FR"/>
              </w:rPr>
              <w:t>pseudonymisation</w:t>
            </w:r>
            <w:proofErr w:type="spellEnd"/>
            <w:r w:rsidRPr="001451D2">
              <w:rPr>
                <w:rFonts w:ascii="Marianne" w:eastAsia="Times New Roman" w:hAnsi="Marianne" w:cs="Arial"/>
                <w:i/>
                <w:iCs/>
                <w:color w:val="000000"/>
                <w:sz w:val="18"/>
                <w:szCs w:val="20"/>
                <w:lang w:eastAsia="fr-FR"/>
              </w:rPr>
              <w:t xml:space="preserve"> sont mis en œuvre, lesquels et à quelle fin.]</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06CC2A81"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581E284" w14:textId="77777777" w:rsidTr="001451D2">
        <w:trPr>
          <w:trHeight w:val="300"/>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3C6CEBCB"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Anonymisation</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399EA33D"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des mécanismes d’anonymisation sont mis en œuvre, lesquels et à quelle fin.]</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15E9227F"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5C0E2751" w14:textId="77777777" w:rsidTr="001451D2">
        <w:trPr>
          <w:trHeight w:val="900"/>
        </w:trPr>
        <w:tc>
          <w:tcPr>
            <w:tcW w:w="383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1483781E"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Cloisonnement des données (par rapport au reste du système d’information)</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12A3CF19"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un cloisonnement du traitement est prévu, et comment il est réalisé.]</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314CAE67"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229C6139" w14:textId="77777777" w:rsidTr="001451D2">
        <w:trPr>
          <w:trHeight w:val="672"/>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003B155B"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Contrôle des accès logiques</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75AEF56F"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comment les profils utilisateurs sont définis et attribués.</w:t>
            </w:r>
            <w:r w:rsidRPr="001451D2">
              <w:rPr>
                <w:rFonts w:ascii="Marianne" w:eastAsia="Times New Roman" w:hAnsi="Marianne" w:cs="Arial"/>
                <w:i/>
                <w:iCs/>
                <w:color w:val="000000"/>
                <w:sz w:val="18"/>
                <w:szCs w:val="20"/>
                <w:lang w:eastAsia="fr-FR"/>
              </w:rPr>
              <w:br/>
              <w:t>Précisez les moyens d’authentification mis en œuvre.</w:t>
            </w:r>
            <w:r w:rsidRPr="001451D2">
              <w:rPr>
                <w:rFonts w:ascii="Marianne" w:eastAsia="Times New Roman" w:hAnsi="Marianne" w:cs="Arial"/>
                <w:i/>
                <w:iCs/>
                <w:color w:val="000000"/>
                <w:sz w:val="18"/>
                <w:szCs w:val="20"/>
                <w:lang w:eastAsia="fr-FR"/>
              </w:rPr>
              <w:br/>
            </w:r>
            <w:r w:rsidRPr="001451D2">
              <w:rPr>
                <w:rFonts w:ascii="Marianne" w:eastAsia="Times New Roman" w:hAnsi="Marianne" w:cs="Arial"/>
                <w:i/>
                <w:iCs/>
                <w:color w:val="000000"/>
                <w:sz w:val="18"/>
                <w:szCs w:val="20"/>
                <w:lang w:eastAsia="fr-FR"/>
              </w:rPr>
              <w:lastRenderedPageBreak/>
              <w:t>Le cas échéant, précisez les règles applicables aux mots de passe (longueur minimale, structure obligatoire, durée de validité, nombre de tentatives infructueuses avant blocage du compte, etc.).]</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540A981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lastRenderedPageBreak/>
              <w:t xml:space="preserve">A compléter par le sous-traitant </w:t>
            </w:r>
          </w:p>
        </w:tc>
      </w:tr>
      <w:tr w:rsidR="0022172C" w:rsidRPr="009C6715" w14:paraId="799F6BB3" w14:textId="77777777" w:rsidTr="001451D2">
        <w:trPr>
          <w:trHeight w:val="300"/>
        </w:trPr>
        <w:tc>
          <w:tcPr>
            <w:tcW w:w="3833"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1B94E705"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Traçabilité (journalisation)</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3A6F70BA"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des événements sont journalisés et la durée de conservation de ces traces.]</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044551A"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561B07A" w14:textId="77777777" w:rsidTr="001451D2">
        <w:trPr>
          <w:trHeight w:val="900"/>
        </w:trPr>
        <w:tc>
          <w:tcPr>
            <w:tcW w:w="3833" w:type="dxa"/>
            <w:tcBorders>
              <w:top w:val="single" w:sz="4" w:space="0" w:color="FFFFFF"/>
              <w:left w:val="single" w:sz="4" w:space="0" w:color="auto"/>
              <w:bottom w:val="single" w:sz="4" w:space="0" w:color="FFFFFF"/>
              <w:right w:val="single" w:sz="4" w:space="0" w:color="FFFFFF"/>
            </w:tcBorders>
            <w:shd w:val="clear" w:color="BDD7EE" w:fill="BDD7EE"/>
            <w:noWrap/>
            <w:vAlign w:val="center"/>
            <w:hideMark/>
          </w:tcPr>
          <w:p w14:paraId="6437D390"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Contrôle d’intégrité</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4CBC39B7"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[Indiquez ici si des mécanismes de contrôle d’intégrité des données stockées sont mis en œuvre, lesquels et à quelle fin.</w:t>
            </w:r>
            <w:r w:rsidRPr="001451D2">
              <w:rPr>
                <w:rFonts w:ascii="Marianne" w:eastAsia="Times New Roman" w:hAnsi="Marianne" w:cs="Arial"/>
                <w:i/>
                <w:iCs/>
                <w:color w:val="000000"/>
                <w:sz w:val="18"/>
                <w:szCs w:val="20"/>
                <w:lang w:eastAsia="fr-FR"/>
              </w:rPr>
              <w:br/>
              <w:t>Détaillez les mécanismes de contrôle d’intégrité employés sur les flux de données.]</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6BFF0BBA"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1278284" w14:textId="77777777" w:rsidTr="001451D2">
        <w:trPr>
          <w:trHeight w:val="1500"/>
        </w:trPr>
        <w:tc>
          <w:tcPr>
            <w:tcW w:w="3833"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2F7E64B5"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Archivage</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1EEA4C52"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[Décrivez ici le processus de gestion des archives (versement, stockage, consultation, etc.) relevant de votre responsabilité.</w:t>
            </w:r>
            <w:r w:rsidRPr="001451D2">
              <w:rPr>
                <w:rFonts w:ascii="Marianne" w:eastAsia="Times New Roman" w:hAnsi="Marianne" w:cs="Arial"/>
                <w:i/>
                <w:iCs/>
                <w:color w:val="000000"/>
                <w:sz w:val="18"/>
                <w:szCs w:val="20"/>
                <w:lang w:eastAsia="fr-FR"/>
              </w:rPr>
              <w:br/>
              <w:t>Précisez les rôles en matière d’archivage (service producteur, service versant, etc.) et la politique d’archivage.</w:t>
            </w:r>
            <w:r w:rsidRPr="001451D2">
              <w:rPr>
                <w:rFonts w:ascii="Marianne" w:eastAsia="Times New Roman" w:hAnsi="Marianne" w:cs="Arial"/>
                <w:i/>
                <w:iCs/>
                <w:color w:val="000000"/>
                <w:sz w:val="18"/>
                <w:szCs w:val="20"/>
                <w:lang w:eastAsia="fr-FR"/>
              </w:rPr>
              <w:br/>
              <w:t>Indiquez si les données sont susceptibles de relever des archives publiques.]</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1D7EB417"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57A06ED5" w14:textId="77777777" w:rsidTr="001451D2">
        <w:trPr>
          <w:trHeight w:val="615"/>
        </w:trPr>
        <w:tc>
          <w:tcPr>
            <w:tcW w:w="3833" w:type="dxa"/>
            <w:tcBorders>
              <w:top w:val="single" w:sz="4" w:space="0" w:color="FFFFFF"/>
              <w:left w:val="single" w:sz="4" w:space="0" w:color="auto"/>
              <w:bottom w:val="single" w:sz="4" w:space="0" w:color="auto"/>
              <w:right w:val="single" w:sz="4" w:space="0" w:color="FFFFFF"/>
            </w:tcBorders>
            <w:shd w:val="clear" w:color="BDD7EE" w:fill="BDD7EE"/>
            <w:vAlign w:val="center"/>
            <w:hideMark/>
          </w:tcPr>
          <w:p w14:paraId="5357598A"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documents papier</w:t>
            </w:r>
          </w:p>
        </w:tc>
        <w:tc>
          <w:tcPr>
            <w:tcW w:w="4961" w:type="dxa"/>
            <w:tcBorders>
              <w:top w:val="single" w:sz="4" w:space="0" w:color="FFFFFF"/>
              <w:left w:val="single" w:sz="4" w:space="0" w:color="FFFFFF"/>
              <w:bottom w:val="single" w:sz="4" w:space="0" w:color="auto"/>
              <w:right w:val="single" w:sz="4" w:space="0" w:color="FFFFFF"/>
            </w:tcBorders>
            <w:shd w:val="clear" w:color="BDD7EE" w:fill="BDD7EE"/>
            <w:hideMark/>
          </w:tcPr>
          <w:p w14:paraId="5912D70D" w14:textId="77777777" w:rsidR="0022172C" w:rsidRPr="001451D2" w:rsidRDefault="0022172C" w:rsidP="004B2036">
            <w:pPr>
              <w:spacing w:after="0" w:line="240" w:lineRule="auto"/>
              <w:rPr>
                <w:rFonts w:ascii="Marianne" w:eastAsia="Times New Roman" w:hAnsi="Marianne" w:cs="Arial"/>
                <w:i/>
                <w:iCs/>
                <w:color w:val="000000"/>
                <w:sz w:val="18"/>
                <w:szCs w:val="20"/>
                <w:lang w:eastAsia="fr-FR"/>
              </w:rPr>
            </w:pPr>
            <w:r w:rsidRPr="001451D2">
              <w:rPr>
                <w:rFonts w:ascii="Marianne" w:eastAsia="Times New Roman" w:hAnsi="Marianne" w:cs="Arial"/>
                <w:i/>
                <w:iCs/>
                <w:color w:val="000000"/>
                <w:sz w:val="18"/>
                <w:szCs w:val="20"/>
                <w:lang w:eastAsia="fr-FR"/>
              </w:rPr>
              <w:t>[Si des documents papiers contenant des données sont utilisés dans le cadre du traitement, indiquez ici comment ils sont imprimés, stockés, détruits et échangés.]</w:t>
            </w:r>
          </w:p>
        </w:tc>
        <w:tc>
          <w:tcPr>
            <w:tcW w:w="5210" w:type="dxa"/>
            <w:tcBorders>
              <w:top w:val="single" w:sz="4" w:space="0" w:color="FFFFFF"/>
              <w:left w:val="single" w:sz="4" w:space="0" w:color="FFFFFF"/>
              <w:bottom w:val="single" w:sz="4" w:space="0" w:color="auto"/>
              <w:right w:val="single" w:sz="4" w:space="0" w:color="auto"/>
            </w:tcBorders>
            <w:shd w:val="clear" w:color="BDD7EE" w:fill="BDD7EE"/>
            <w:noWrap/>
            <w:vAlign w:val="center"/>
            <w:hideMark/>
          </w:tcPr>
          <w:p w14:paraId="42D0F859"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bl>
    <w:p w14:paraId="0C57B73D" w14:textId="77777777" w:rsidR="0098786C" w:rsidRDefault="0098786C" w:rsidP="004B2036">
      <w:pPr>
        <w:spacing w:after="0" w:line="240" w:lineRule="auto"/>
        <w:jc w:val="center"/>
        <w:rPr>
          <w:rFonts w:ascii="Calibri" w:eastAsia="Times New Roman" w:hAnsi="Calibri" w:cs="Calibri"/>
          <w:b/>
          <w:bCs/>
          <w:color w:val="000000"/>
          <w:lang w:eastAsia="fr-FR"/>
        </w:rPr>
        <w:sectPr w:rsidR="0098786C" w:rsidSect="004B2036">
          <w:pgSz w:w="16838" w:h="11906" w:orient="landscape"/>
          <w:pgMar w:top="1417" w:right="1417" w:bottom="1417" w:left="1417" w:header="708" w:footer="708" w:gutter="0"/>
          <w:cols w:space="708"/>
          <w:docGrid w:linePitch="360"/>
        </w:sectPr>
      </w:pPr>
    </w:p>
    <w:tbl>
      <w:tblPr>
        <w:tblW w:w="0" w:type="auto"/>
        <w:tblLayout w:type="fixed"/>
        <w:tblCellMar>
          <w:left w:w="70" w:type="dxa"/>
          <w:right w:w="70" w:type="dxa"/>
        </w:tblCellMar>
        <w:tblLook w:val="04A0" w:firstRow="1" w:lastRow="0" w:firstColumn="1" w:lastColumn="0" w:noHBand="0" w:noVBand="1"/>
      </w:tblPr>
      <w:tblGrid>
        <w:gridCol w:w="3824"/>
        <w:gridCol w:w="4960"/>
        <w:gridCol w:w="5120"/>
      </w:tblGrid>
      <w:tr w:rsidR="0022172C" w:rsidRPr="009C6715" w14:paraId="1C265E88" w14:textId="77777777" w:rsidTr="001451D2">
        <w:trPr>
          <w:trHeight w:val="629"/>
        </w:trPr>
        <w:tc>
          <w:tcPr>
            <w:tcW w:w="13904" w:type="dxa"/>
            <w:gridSpan w:val="3"/>
            <w:tcBorders>
              <w:top w:val="single" w:sz="8" w:space="0" w:color="auto"/>
              <w:left w:val="single" w:sz="4" w:space="0" w:color="auto"/>
              <w:bottom w:val="single" w:sz="4" w:space="0" w:color="FFFFFF"/>
              <w:right w:val="single" w:sz="4" w:space="0" w:color="auto"/>
            </w:tcBorders>
            <w:shd w:val="clear" w:color="auto" w:fill="FFF2CC"/>
            <w:vAlign w:val="center"/>
          </w:tcPr>
          <w:p w14:paraId="317CCF38" w14:textId="0EBB7C4C" w:rsidR="0022172C" w:rsidRPr="009C6715" w:rsidRDefault="0022172C">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000000"/>
                <w:lang w:eastAsia="fr-FR"/>
              </w:rPr>
              <w:lastRenderedPageBreak/>
              <w:t>Description des mesures générales de sécurité</w:t>
            </w:r>
          </w:p>
        </w:tc>
      </w:tr>
      <w:tr w:rsidR="0022172C" w:rsidRPr="009C6715" w14:paraId="0B1A5666" w14:textId="77777777" w:rsidTr="001451D2">
        <w:trPr>
          <w:trHeight w:val="1035"/>
        </w:trPr>
        <w:tc>
          <w:tcPr>
            <w:tcW w:w="3824" w:type="dxa"/>
            <w:tcBorders>
              <w:top w:val="single" w:sz="8" w:space="0" w:color="auto"/>
              <w:left w:val="single" w:sz="4" w:space="0" w:color="auto"/>
              <w:bottom w:val="single" w:sz="4" w:space="0" w:color="FFFFFF"/>
              <w:right w:val="single" w:sz="4" w:space="0" w:color="FFFFFF"/>
            </w:tcBorders>
            <w:shd w:val="clear" w:color="000000" w:fill="4472C4"/>
            <w:vAlign w:val="center"/>
            <w:hideMark/>
          </w:tcPr>
          <w:p w14:paraId="0C74C02A"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Mesures générales de sécurité</w:t>
            </w:r>
            <w:r w:rsidRPr="009C6715">
              <w:rPr>
                <w:rFonts w:ascii="Marianne" w:eastAsia="Times New Roman" w:hAnsi="Marianne" w:cs="Arial"/>
                <w:b/>
                <w:bCs/>
                <w:color w:val="FFFFFF"/>
                <w:lang w:eastAsia="fr-FR"/>
              </w:rPr>
              <w:br/>
              <w:t>du système dans lequel le traitement est mis en œuvre</w:t>
            </w:r>
          </w:p>
        </w:tc>
        <w:tc>
          <w:tcPr>
            <w:tcW w:w="4960" w:type="dxa"/>
            <w:tcBorders>
              <w:top w:val="single" w:sz="8" w:space="0" w:color="auto"/>
              <w:left w:val="single" w:sz="4" w:space="0" w:color="FFFFFF"/>
              <w:bottom w:val="single" w:sz="4" w:space="0" w:color="FFFFFF"/>
              <w:right w:val="single" w:sz="4" w:space="0" w:color="FFFFFF"/>
            </w:tcBorders>
            <w:shd w:val="clear" w:color="000000" w:fill="4472C4"/>
            <w:vAlign w:val="center"/>
            <w:hideMark/>
          </w:tcPr>
          <w:p w14:paraId="75FCD07D"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Attendus</w:t>
            </w:r>
          </w:p>
        </w:tc>
        <w:tc>
          <w:tcPr>
            <w:tcW w:w="5120" w:type="dxa"/>
            <w:tcBorders>
              <w:top w:val="single" w:sz="8" w:space="0" w:color="auto"/>
              <w:left w:val="single" w:sz="4" w:space="0" w:color="FFFFFF"/>
              <w:bottom w:val="single" w:sz="4" w:space="0" w:color="FFFFFF"/>
              <w:right w:val="single" w:sz="4" w:space="0" w:color="auto"/>
            </w:tcBorders>
            <w:shd w:val="clear" w:color="000000" w:fill="4472C4"/>
            <w:vAlign w:val="center"/>
            <w:hideMark/>
          </w:tcPr>
          <w:p w14:paraId="7ED74551" w14:textId="77777777" w:rsidR="0022172C" w:rsidRPr="009C6715" w:rsidRDefault="0022172C"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Modalités de mise en œuvre ou justification sinon</w:t>
            </w:r>
          </w:p>
        </w:tc>
      </w:tr>
      <w:tr w:rsidR="0022172C" w:rsidRPr="009C6715" w14:paraId="429B2344"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704974C8"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 l’exploitation</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4D1207E1"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[Décrivez ici comment les mises à jour des logiciels (systèmes d’exploitation, applications, etc.) et l'application des correctifs de sécurité sont réalisées.]</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47C519E1"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253A83D"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50511B47"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Lutte contre les logiciels malveillants</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52905D57"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[Précisez si un antivirus est installé et régulièrement mis à jour sur tous les postes.]</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0759B7B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2147A56D"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196B8696"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postes de travail</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4D16F66B"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[Détaillez ici les mesures mises en œuvre sur les postes de travail (verrouillage automatique, pare-feu, etc.).]</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04F83D1E"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3851E757"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653CF9FC"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sites web</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6F4F329A"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si les "recommandations pour la sécurisation des sites web" de l'ANSSI sont mises en œuvre.]</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4C553A07"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503F2065"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DDEBF7" w:fill="DDEBF7"/>
            <w:noWrap/>
            <w:vAlign w:val="center"/>
            <w:hideMark/>
          </w:tcPr>
          <w:p w14:paraId="5452DA1C"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Sauvegardes</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098651DF"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comment les sauvegardes sont gérées.</w:t>
            </w:r>
            <w:r w:rsidRPr="001451D2">
              <w:rPr>
                <w:rFonts w:ascii="Marianne" w:eastAsia="Times New Roman" w:hAnsi="Marianne" w:cs="Arial"/>
                <w:i/>
                <w:iCs/>
                <w:color w:val="000000"/>
                <w:sz w:val="18"/>
                <w:lang w:eastAsia="fr-FR"/>
              </w:rPr>
              <w:br/>
              <w:t>Précisez si elles sont stockées dans un endroit sûr.]</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00FF887F"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406B9918" w14:textId="77777777" w:rsidTr="001451D2">
        <w:trPr>
          <w:trHeight w:val="12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1870B8BE"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Maintenance</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376C204C" w14:textId="5821CAF0"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[Décrivez ici comment est gérée la maintenance physique des équipements, et précisez si elle est sous</w:t>
            </w:r>
            <w:r>
              <w:rPr>
                <w:rFonts w:ascii="Marianne" w:eastAsia="Times New Roman" w:hAnsi="Marianne" w:cs="Arial"/>
                <w:i/>
                <w:iCs/>
                <w:color w:val="000000"/>
                <w:sz w:val="18"/>
                <w:lang w:eastAsia="fr-FR"/>
              </w:rPr>
              <w:t>-</w:t>
            </w:r>
            <w:r w:rsidRPr="001451D2">
              <w:rPr>
                <w:rFonts w:ascii="Marianne" w:eastAsia="Times New Roman" w:hAnsi="Marianne" w:cs="Arial"/>
                <w:i/>
                <w:iCs/>
                <w:color w:val="000000"/>
                <w:sz w:val="18"/>
                <w:lang w:eastAsia="fr-FR"/>
              </w:rPr>
              <w:t>traitée.</w:t>
            </w:r>
            <w:r w:rsidRPr="001451D2">
              <w:rPr>
                <w:rFonts w:ascii="Marianne" w:eastAsia="Times New Roman" w:hAnsi="Marianne" w:cs="Arial"/>
                <w:i/>
                <w:iCs/>
                <w:color w:val="000000"/>
                <w:sz w:val="18"/>
                <w:lang w:eastAsia="fr-FR"/>
              </w:rPr>
              <w:br/>
              <w:t>Indiquez si la maintenance à distance des applications est autorisée, et suivant quelles modalités.</w:t>
            </w:r>
            <w:r w:rsidRPr="001451D2">
              <w:rPr>
                <w:rFonts w:ascii="Marianne" w:eastAsia="Times New Roman" w:hAnsi="Marianne" w:cs="Arial"/>
                <w:i/>
                <w:iCs/>
                <w:color w:val="000000"/>
                <w:sz w:val="18"/>
                <w:lang w:eastAsia="fr-FR"/>
              </w:rPr>
              <w:br/>
              <w:t>Précisez si les matériels défectueux sont gérés spécifiquement.]</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4A1FE431"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7C3E928E" w14:textId="77777777" w:rsidTr="001451D2">
        <w:trPr>
          <w:trHeight w:val="900"/>
        </w:trPr>
        <w:tc>
          <w:tcPr>
            <w:tcW w:w="3824"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0E99F20D"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canaux informatiques (réseaux)</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42E7A661"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sur quel type de réseau le traitement est mis en œuvre (isolé, privé, ou Internet).</w:t>
            </w:r>
            <w:r w:rsidRPr="001451D2">
              <w:rPr>
                <w:rFonts w:ascii="Marianne" w:eastAsia="Times New Roman" w:hAnsi="Marianne" w:cs="Arial"/>
                <w:i/>
                <w:iCs/>
                <w:color w:val="000000"/>
                <w:sz w:val="18"/>
                <w:lang w:eastAsia="fr-FR"/>
              </w:rPr>
              <w:br/>
              <w:t xml:space="preserve">Précisez </w:t>
            </w:r>
            <w:proofErr w:type="gramStart"/>
            <w:r w:rsidRPr="001451D2">
              <w:rPr>
                <w:rFonts w:ascii="Marianne" w:eastAsia="Times New Roman" w:hAnsi="Marianne" w:cs="Arial"/>
                <w:i/>
                <w:iCs/>
                <w:color w:val="000000"/>
                <w:sz w:val="18"/>
                <w:lang w:eastAsia="fr-FR"/>
              </w:rPr>
              <w:t>quels système</w:t>
            </w:r>
            <w:proofErr w:type="gramEnd"/>
            <w:r w:rsidRPr="001451D2">
              <w:rPr>
                <w:rFonts w:ascii="Marianne" w:eastAsia="Times New Roman" w:hAnsi="Marianne" w:cs="Arial"/>
                <w:i/>
                <w:iCs/>
                <w:color w:val="000000"/>
                <w:sz w:val="18"/>
                <w:lang w:eastAsia="fr-FR"/>
              </w:rPr>
              <w:t xml:space="preserve"> de pare-feu, sondes de détection d'intrusion, ou autres dispositifs actifs ou passifs sont chargés d'assurer la sécurité du réseau.]</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4BE69FEB"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6815CF72"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3816BB19"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lastRenderedPageBreak/>
              <w:t>Surveillance</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5B146F91"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si une surveillance en temps réel du réseau local est mise en œuvre et avec quels moyens.</w:t>
            </w:r>
            <w:r w:rsidRPr="001451D2">
              <w:rPr>
                <w:rFonts w:ascii="Marianne" w:eastAsia="Times New Roman" w:hAnsi="Marianne" w:cs="Arial"/>
                <w:i/>
                <w:iCs/>
                <w:color w:val="000000"/>
                <w:sz w:val="18"/>
                <w:lang w:eastAsia="fr-FR"/>
              </w:rPr>
              <w:br/>
              <w:t>Indiquez si un contrôle des configurations matérielles et logicielles est effectué et par quels moyens.]</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3A09047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0BDBA039" w14:textId="77777777" w:rsidTr="001451D2">
        <w:trPr>
          <w:trHeight w:val="900"/>
        </w:trPr>
        <w:tc>
          <w:tcPr>
            <w:tcW w:w="3824"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2B881C18"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Contrôle d’accès physique</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1FAA9FC2"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la manière dont est réalisé le contrôle d’accès physique aux locaux hébergeant le traitement (zonage, accompagnement des visiteurs, port de badge, portes verrouillées, etc.).</w:t>
            </w:r>
            <w:r w:rsidRPr="001451D2">
              <w:rPr>
                <w:rFonts w:ascii="Marianne" w:eastAsia="Times New Roman" w:hAnsi="Marianne" w:cs="Arial"/>
                <w:i/>
                <w:iCs/>
                <w:color w:val="000000"/>
                <w:sz w:val="18"/>
                <w:lang w:eastAsia="fr-FR"/>
              </w:rPr>
              <w:br/>
              <w:t>Indiquez s’il existe des moyens d’alerte en cas d’effraction.]</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FBFA38D"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24361FFD" w14:textId="77777777" w:rsidTr="001451D2">
        <w:trPr>
          <w:trHeight w:val="600"/>
        </w:trPr>
        <w:tc>
          <w:tcPr>
            <w:tcW w:w="3824"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6D3406E2"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Sécurité des matériels</w:t>
            </w:r>
          </w:p>
        </w:tc>
        <w:tc>
          <w:tcPr>
            <w:tcW w:w="4960" w:type="dxa"/>
            <w:tcBorders>
              <w:top w:val="single" w:sz="4" w:space="0" w:color="FFFFFF"/>
              <w:left w:val="single" w:sz="4" w:space="0" w:color="FFFFFF"/>
              <w:bottom w:val="single" w:sz="4" w:space="0" w:color="FFFFFF"/>
              <w:right w:val="single" w:sz="4" w:space="0" w:color="FFFFFF"/>
            </w:tcBorders>
            <w:shd w:val="clear" w:color="BDD7EE" w:fill="BDD7EE"/>
            <w:hideMark/>
          </w:tcPr>
          <w:p w14:paraId="7FF8F645"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les mesures de sécurité physique des serveurs et des postes clients (stockage sécurisé, câbles de sécurité, filtres de confidentialité, effacement sécurisé avant mise au rebut, etc.).]</w:t>
            </w:r>
          </w:p>
        </w:tc>
        <w:tc>
          <w:tcPr>
            <w:tcW w:w="512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0D0CC41C"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3074C6D4" w14:textId="77777777" w:rsidTr="001451D2">
        <w:trPr>
          <w:trHeight w:val="900"/>
        </w:trPr>
        <w:tc>
          <w:tcPr>
            <w:tcW w:w="3824"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06DD08BB"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Éloignement des sources de risques</w:t>
            </w:r>
          </w:p>
        </w:tc>
        <w:tc>
          <w:tcPr>
            <w:tcW w:w="4960" w:type="dxa"/>
            <w:tcBorders>
              <w:top w:val="single" w:sz="4" w:space="0" w:color="FFFFFF"/>
              <w:left w:val="single" w:sz="4" w:space="0" w:color="FFFFFF"/>
              <w:bottom w:val="single" w:sz="4" w:space="0" w:color="FFFFFF"/>
              <w:right w:val="single" w:sz="4" w:space="0" w:color="FFFFFF"/>
            </w:tcBorders>
            <w:shd w:val="clear" w:color="DDEBF7" w:fill="DDEBF7"/>
            <w:hideMark/>
          </w:tcPr>
          <w:p w14:paraId="68A4AD78"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[Indiquez ici si la zone d’implantation est sujette à des sinistres environnementaux (zone inondable, proximité d’industries chimiques, zone sismique ou volcanique, etc.)</w:t>
            </w:r>
            <w:r w:rsidRPr="001451D2">
              <w:rPr>
                <w:rFonts w:ascii="Marianne" w:eastAsia="Times New Roman" w:hAnsi="Marianne" w:cs="Arial"/>
                <w:i/>
                <w:iCs/>
                <w:color w:val="000000"/>
                <w:sz w:val="18"/>
                <w:lang w:eastAsia="fr-FR"/>
              </w:rPr>
              <w:br/>
              <w:t>Précisez si la zone contient des produits dangereux.]</w:t>
            </w:r>
          </w:p>
        </w:tc>
        <w:tc>
          <w:tcPr>
            <w:tcW w:w="512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109FD600"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22172C" w:rsidRPr="009C6715" w14:paraId="0584C6C3" w14:textId="77777777" w:rsidTr="001451D2">
        <w:trPr>
          <w:trHeight w:val="915"/>
        </w:trPr>
        <w:tc>
          <w:tcPr>
            <w:tcW w:w="3824" w:type="dxa"/>
            <w:tcBorders>
              <w:top w:val="single" w:sz="4" w:space="0" w:color="FFFFFF"/>
              <w:left w:val="single" w:sz="4" w:space="0" w:color="auto"/>
              <w:bottom w:val="single" w:sz="4" w:space="0" w:color="auto"/>
              <w:right w:val="single" w:sz="4" w:space="0" w:color="FFFFFF"/>
            </w:tcBorders>
            <w:shd w:val="clear" w:color="BDD7EE" w:fill="BDD7EE"/>
            <w:vAlign w:val="center"/>
            <w:hideMark/>
          </w:tcPr>
          <w:p w14:paraId="16A5F45F" w14:textId="77777777" w:rsidR="0022172C" w:rsidRPr="009C6715" w:rsidRDefault="0022172C"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Protection contre les sources de risques non humaines</w:t>
            </w:r>
          </w:p>
        </w:tc>
        <w:tc>
          <w:tcPr>
            <w:tcW w:w="4960" w:type="dxa"/>
            <w:tcBorders>
              <w:top w:val="single" w:sz="4" w:space="0" w:color="FFFFFF"/>
              <w:left w:val="single" w:sz="4" w:space="0" w:color="FFFFFF"/>
              <w:bottom w:val="single" w:sz="4" w:space="0" w:color="auto"/>
              <w:right w:val="single" w:sz="4" w:space="0" w:color="FFFFFF"/>
            </w:tcBorders>
            <w:shd w:val="clear" w:color="BDD7EE" w:fill="BDD7EE"/>
            <w:hideMark/>
          </w:tcPr>
          <w:p w14:paraId="779C92A3" w14:textId="77777777" w:rsidR="0022172C" w:rsidRPr="001451D2" w:rsidRDefault="0022172C" w:rsidP="004B2036">
            <w:pPr>
              <w:spacing w:after="0" w:line="240" w:lineRule="auto"/>
              <w:rPr>
                <w:rFonts w:ascii="Marianne" w:eastAsia="Times New Roman" w:hAnsi="Marianne" w:cs="Arial"/>
                <w:i/>
                <w:iCs/>
                <w:color w:val="000000"/>
                <w:sz w:val="18"/>
                <w:lang w:eastAsia="fr-FR"/>
              </w:rPr>
            </w:pPr>
            <w:r w:rsidRPr="001451D2">
              <w:rPr>
                <w:rFonts w:ascii="Marianne" w:eastAsia="Times New Roman" w:hAnsi="Marianne" w:cs="Arial"/>
                <w:i/>
                <w:iCs/>
                <w:color w:val="000000"/>
                <w:sz w:val="18"/>
                <w:lang w:eastAsia="fr-FR"/>
              </w:rPr>
              <w:t>[Décrivez ici les moyens de prévention, de détection et de lutte contre l’incendie.</w:t>
            </w:r>
            <w:r w:rsidRPr="001451D2">
              <w:rPr>
                <w:rFonts w:ascii="Marianne" w:eastAsia="Times New Roman" w:hAnsi="Marianne" w:cs="Arial"/>
                <w:i/>
                <w:iCs/>
                <w:color w:val="000000"/>
                <w:sz w:val="18"/>
                <w:lang w:eastAsia="fr-FR"/>
              </w:rPr>
              <w:br/>
              <w:t>Le cas échéant, indiquez les moyens de prévention de dégâts des eaux.</w:t>
            </w:r>
            <w:r w:rsidRPr="001451D2">
              <w:rPr>
                <w:rFonts w:ascii="Marianne" w:eastAsia="Times New Roman" w:hAnsi="Marianne" w:cs="Arial"/>
                <w:i/>
                <w:iCs/>
                <w:color w:val="000000"/>
                <w:sz w:val="18"/>
                <w:lang w:eastAsia="fr-FR"/>
              </w:rPr>
              <w:br/>
              <w:t>Précisez également les moyens de surveillance et de secours de l’alimentation électrique.]</w:t>
            </w:r>
          </w:p>
        </w:tc>
        <w:tc>
          <w:tcPr>
            <w:tcW w:w="5120" w:type="dxa"/>
            <w:tcBorders>
              <w:top w:val="single" w:sz="4" w:space="0" w:color="FFFFFF"/>
              <w:left w:val="single" w:sz="4" w:space="0" w:color="FFFFFF"/>
              <w:bottom w:val="single" w:sz="4" w:space="0" w:color="auto"/>
              <w:right w:val="single" w:sz="4" w:space="0" w:color="auto"/>
            </w:tcBorders>
            <w:shd w:val="clear" w:color="BDD7EE" w:fill="BDD7EE"/>
            <w:noWrap/>
            <w:vAlign w:val="center"/>
            <w:hideMark/>
          </w:tcPr>
          <w:p w14:paraId="4CB264E9" w14:textId="77777777" w:rsidR="0022172C" w:rsidRPr="00AD10C9" w:rsidRDefault="0022172C"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bl>
    <w:p w14:paraId="2FFFAB33" w14:textId="77777777" w:rsidR="0098786C" w:rsidRDefault="0098786C" w:rsidP="004B2036">
      <w:pPr>
        <w:spacing w:after="0" w:line="240" w:lineRule="auto"/>
        <w:rPr>
          <w:rFonts w:ascii="Calibri" w:eastAsia="Times New Roman" w:hAnsi="Calibri" w:cs="Calibri"/>
          <w:color w:val="000000"/>
          <w:lang w:eastAsia="fr-FR"/>
        </w:rPr>
        <w:sectPr w:rsidR="0098786C" w:rsidSect="004B2036">
          <w:pgSz w:w="16838" w:h="11906" w:orient="landscape"/>
          <w:pgMar w:top="1417" w:right="1417" w:bottom="1417" w:left="1417" w:header="708" w:footer="708" w:gutter="0"/>
          <w:cols w:space="708"/>
          <w:docGrid w:linePitch="360"/>
        </w:sectPr>
      </w:pPr>
    </w:p>
    <w:tbl>
      <w:tblPr>
        <w:tblW w:w="0" w:type="auto"/>
        <w:tblLayout w:type="fixed"/>
        <w:tblCellMar>
          <w:left w:w="70" w:type="dxa"/>
          <w:right w:w="70" w:type="dxa"/>
        </w:tblCellMar>
        <w:tblLook w:val="04A0" w:firstRow="1" w:lastRow="0" w:firstColumn="1" w:lastColumn="0" w:noHBand="0" w:noVBand="1"/>
      </w:tblPr>
      <w:tblGrid>
        <w:gridCol w:w="3823"/>
        <w:gridCol w:w="4961"/>
        <w:gridCol w:w="5210"/>
      </w:tblGrid>
      <w:tr w:rsidR="00574555" w:rsidRPr="009C6715" w14:paraId="4B5E0951" w14:textId="77777777" w:rsidTr="00056D13">
        <w:trPr>
          <w:trHeight w:val="750"/>
        </w:trPr>
        <w:tc>
          <w:tcPr>
            <w:tcW w:w="13994" w:type="dxa"/>
            <w:gridSpan w:val="3"/>
            <w:tcBorders>
              <w:top w:val="single" w:sz="4" w:space="0" w:color="auto"/>
              <w:left w:val="single" w:sz="4" w:space="0" w:color="auto"/>
              <w:bottom w:val="single" w:sz="4" w:space="0" w:color="auto"/>
              <w:right w:val="single" w:sz="4" w:space="0" w:color="auto"/>
            </w:tcBorders>
            <w:shd w:val="clear" w:color="000000" w:fill="FFF2CC"/>
            <w:vAlign w:val="center"/>
          </w:tcPr>
          <w:p w14:paraId="5B183960" w14:textId="5CB96F3A"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000000"/>
                <w:lang w:eastAsia="fr-FR"/>
              </w:rPr>
              <w:lastRenderedPageBreak/>
              <w:t>Description des mesures organisationnelles (gouvernance)</w:t>
            </w:r>
          </w:p>
        </w:tc>
      </w:tr>
      <w:tr w:rsidR="00574555" w:rsidRPr="009C6715" w14:paraId="63F536CE" w14:textId="77777777" w:rsidTr="001451D2">
        <w:trPr>
          <w:trHeight w:val="750"/>
        </w:trPr>
        <w:tc>
          <w:tcPr>
            <w:tcW w:w="3823" w:type="dxa"/>
            <w:tcBorders>
              <w:top w:val="single" w:sz="4" w:space="0" w:color="auto"/>
              <w:left w:val="single" w:sz="4" w:space="0" w:color="auto"/>
              <w:bottom w:val="single" w:sz="4" w:space="0" w:color="FFFFFF"/>
              <w:right w:val="single" w:sz="4" w:space="0" w:color="FFFFFF"/>
            </w:tcBorders>
            <w:shd w:val="clear" w:color="000000" w:fill="4472C4"/>
            <w:vAlign w:val="center"/>
            <w:hideMark/>
          </w:tcPr>
          <w:p w14:paraId="4E06B588" w14:textId="77777777"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Mesures organisationnelles (gouvernance)</w:t>
            </w:r>
          </w:p>
        </w:tc>
        <w:tc>
          <w:tcPr>
            <w:tcW w:w="4961" w:type="dxa"/>
            <w:tcBorders>
              <w:top w:val="single" w:sz="4" w:space="0" w:color="auto"/>
              <w:left w:val="single" w:sz="4" w:space="0" w:color="FFFFFF"/>
              <w:bottom w:val="single" w:sz="4" w:space="0" w:color="FFFFFF"/>
              <w:right w:val="single" w:sz="4" w:space="0" w:color="FFFFFF"/>
            </w:tcBorders>
            <w:shd w:val="clear" w:color="000000" w:fill="4472C4"/>
            <w:vAlign w:val="center"/>
            <w:hideMark/>
          </w:tcPr>
          <w:p w14:paraId="726F0A08" w14:textId="77777777"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Attendus</w:t>
            </w:r>
          </w:p>
        </w:tc>
        <w:tc>
          <w:tcPr>
            <w:tcW w:w="5210" w:type="dxa"/>
            <w:tcBorders>
              <w:top w:val="single" w:sz="4" w:space="0" w:color="auto"/>
              <w:left w:val="single" w:sz="4" w:space="0" w:color="FFFFFF"/>
              <w:bottom w:val="single" w:sz="4" w:space="0" w:color="FFFFFF"/>
              <w:right w:val="single" w:sz="4" w:space="0" w:color="auto"/>
            </w:tcBorders>
            <w:shd w:val="clear" w:color="000000" w:fill="4472C4"/>
            <w:vAlign w:val="center"/>
            <w:hideMark/>
          </w:tcPr>
          <w:p w14:paraId="28E0B6C4" w14:textId="77777777" w:rsidR="00574555" w:rsidRPr="009C6715" w:rsidRDefault="00574555" w:rsidP="004B2036">
            <w:pPr>
              <w:spacing w:after="0" w:line="240" w:lineRule="auto"/>
              <w:jc w:val="center"/>
              <w:rPr>
                <w:rFonts w:ascii="Marianne" w:eastAsia="Times New Roman" w:hAnsi="Marianne" w:cs="Arial"/>
                <w:b/>
                <w:bCs/>
                <w:color w:val="FFFFFF"/>
                <w:lang w:eastAsia="fr-FR"/>
              </w:rPr>
            </w:pPr>
            <w:r w:rsidRPr="009C6715">
              <w:rPr>
                <w:rFonts w:ascii="Marianne" w:eastAsia="Times New Roman" w:hAnsi="Marianne" w:cs="Arial"/>
                <w:b/>
                <w:bCs/>
                <w:color w:val="FFFFFF"/>
                <w:lang w:eastAsia="fr-FR"/>
              </w:rPr>
              <w:t>Modalités de mise en œuvre ou justification sinon</w:t>
            </w:r>
          </w:p>
        </w:tc>
      </w:tr>
      <w:tr w:rsidR="00574555" w:rsidRPr="009C6715" w14:paraId="2DE24D10" w14:textId="77777777" w:rsidTr="001451D2">
        <w:trPr>
          <w:trHeight w:val="1800"/>
        </w:trPr>
        <w:tc>
          <w:tcPr>
            <w:tcW w:w="382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4A83BC8F"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Organisation</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3AE59789"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si les rôles et responsabilités en matière de protection des données</w:t>
            </w:r>
            <w:r w:rsidRPr="001451D2">
              <w:rPr>
                <w:rFonts w:ascii="Marianne" w:eastAsia="Times New Roman" w:hAnsi="Marianne" w:cs="Arial"/>
                <w:i/>
                <w:iCs/>
                <w:color w:val="000000"/>
                <w:sz w:val="18"/>
                <w:szCs w:val="18"/>
                <w:lang w:eastAsia="fr-FR"/>
              </w:rPr>
              <w:br/>
              <w:t>sont définis.</w:t>
            </w:r>
            <w:r w:rsidRPr="001451D2">
              <w:rPr>
                <w:rFonts w:ascii="Marianne" w:eastAsia="Times New Roman" w:hAnsi="Marianne" w:cs="Arial"/>
                <w:i/>
                <w:iCs/>
                <w:color w:val="000000"/>
                <w:sz w:val="18"/>
                <w:szCs w:val="18"/>
                <w:lang w:eastAsia="fr-FR"/>
              </w:rPr>
              <w:br/>
              <w:t>Précisez si une personne est chargée de la mise en application des lois et règlements touchant à la protection de la vie privée.</w:t>
            </w:r>
            <w:r w:rsidRPr="001451D2">
              <w:rPr>
                <w:rFonts w:ascii="Marianne" w:eastAsia="Times New Roman" w:hAnsi="Marianne" w:cs="Arial"/>
                <w:i/>
                <w:iCs/>
                <w:color w:val="000000"/>
                <w:sz w:val="18"/>
                <w:szCs w:val="18"/>
                <w:lang w:eastAsia="fr-FR"/>
              </w:rPr>
              <w:br/>
              <w:t>Précisez s’il existe un comité de suivi (ou équivalent) chargé des orientations et du suivi des actions concernant la protection de la vie privée.]</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14F33797"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0365594E" w14:textId="77777777" w:rsidTr="001451D2">
        <w:trPr>
          <w:trHeight w:val="600"/>
        </w:trPr>
        <w:tc>
          <w:tcPr>
            <w:tcW w:w="3823"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3E521EB2"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Politique (gestion des règles)</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6F706921"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s’il existe une charte informatique (ou équivalent) traitant de la protection des données et de la bonne utilisation des moyens informatiques.]</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467E085B"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149B4632" w14:textId="77777777" w:rsidTr="001451D2">
        <w:trPr>
          <w:trHeight w:val="1200"/>
        </w:trPr>
        <w:tc>
          <w:tcPr>
            <w:tcW w:w="382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74F68142"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risques</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2FC9C05B" w14:textId="4BE40588"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les risques que les traitements font peser sur la vie privée des</w:t>
            </w:r>
            <w:r>
              <w:rPr>
                <w:rFonts w:ascii="Marianne" w:eastAsia="Times New Roman" w:hAnsi="Marianne" w:cs="Arial"/>
                <w:i/>
                <w:iCs/>
                <w:color w:val="000000"/>
                <w:sz w:val="18"/>
                <w:szCs w:val="18"/>
                <w:lang w:eastAsia="fr-FR"/>
              </w:rPr>
              <w:t xml:space="preserve"> </w:t>
            </w:r>
            <w:r w:rsidRPr="001451D2">
              <w:rPr>
                <w:rFonts w:ascii="Marianne" w:eastAsia="Times New Roman" w:hAnsi="Marianne" w:cs="Arial"/>
                <w:i/>
                <w:iCs/>
                <w:color w:val="000000"/>
                <w:sz w:val="18"/>
                <w:szCs w:val="18"/>
                <w:lang w:eastAsia="fr-FR"/>
              </w:rPr>
              <w:t>personnes concernées sont étudiés pour les nouveaux traitements, si c'est systématique ou non, et le cas échéant, selon quelle méthode.</w:t>
            </w:r>
            <w:r w:rsidRPr="001451D2">
              <w:rPr>
                <w:rFonts w:ascii="Marianne" w:eastAsia="Times New Roman" w:hAnsi="Marianne" w:cs="Arial"/>
                <w:i/>
                <w:iCs/>
                <w:color w:val="000000"/>
                <w:sz w:val="18"/>
                <w:szCs w:val="18"/>
                <w:lang w:eastAsia="fr-FR"/>
              </w:rPr>
              <w:br/>
              <w:t>Précisez s’il existe, au niveau de l’organisme, une cartographie des risques sur la vie privée.]</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9E534CE"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70AA5AB6" w14:textId="77777777" w:rsidTr="001451D2">
        <w:trPr>
          <w:trHeight w:val="660"/>
        </w:trPr>
        <w:tc>
          <w:tcPr>
            <w:tcW w:w="3823" w:type="dxa"/>
            <w:tcBorders>
              <w:top w:val="single" w:sz="4" w:space="0" w:color="FFFFFF"/>
              <w:left w:val="single" w:sz="4" w:space="0" w:color="auto"/>
              <w:bottom w:val="single" w:sz="4" w:space="0" w:color="FFFFFF"/>
              <w:right w:val="single" w:sz="4" w:space="0" w:color="FFFFFF"/>
            </w:tcBorders>
            <w:shd w:val="clear" w:color="BDD7EE" w:fill="BDD7EE"/>
            <w:vAlign w:val="center"/>
            <w:hideMark/>
          </w:tcPr>
          <w:p w14:paraId="7E7E0409"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projets</w:t>
            </w:r>
          </w:p>
        </w:tc>
        <w:tc>
          <w:tcPr>
            <w:tcW w:w="4961" w:type="dxa"/>
            <w:tcBorders>
              <w:top w:val="single" w:sz="4" w:space="0" w:color="FFFFFF"/>
              <w:left w:val="single" w:sz="4" w:space="0" w:color="FFFFFF"/>
              <w:bottom w:val="single" w:sz="4" w:space="0" w:color="FFFFFF"/>
              <w:right w:val="single" w:sz="4" w:space="0" w:color="FFFFFF"/>
            </w:tcBorders>
            <w:shd w:val="clear" w:color="BDD7EE" w:fill="BDD7EE"/>
            <w:hideMark/>
          </w:tcPr>
          <w:p w14:paraId="436DCA06"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les tests des dispositifs sont réalisés sur des données fictives/anonymes.]</w:t>
            </w:r>
          </w:p>
        </w:tc>
        <w:tc>
          <w:tcPr>
            <w:tcW w:w="5210" w:type="dxa"/>
            <w:tcBorders>
              <w:top w:val="single" w:sz="4" w:space="0" w:color="FFFFFF"/>
              <w:left w:val="single" w:sz="4" w:space="0" w:color="FFFFFF"/>
              <w:bottom w:val="single" w:sz="4" w:space="0" w:color="FFFFFF"/>
              <w:right w:val="single" w:sz="4" w:space="0" w:color="auto"/>
            </w:tcBorders>
            <w:shd w:val="clear" w:color="BDD7EE" w:fill="BDD7EE"/>
            <w:noWrap/>
            <w:vAlign w:val="center"/>
            <w:hideMark/>
          </w:tcPr>
          <w:p w14:paraId="65EC32A7"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5BAD7028" w14:textId="77777777" w:rsidTr="001451D2">
        <w:trPr>
          <w:trHeight w:val="600"/>
        </w:trPr>
        <w:tc>
          <w:tcPr>
            <w:tcW w:w="3823" w:type="dxa"/>
            <w:tcBorders>
              <w:top w:val="single" w:sz="4" w:space="0" w:color="FFFFFF"/>
              <w:left w:val="single" w:sz="4" w:space="0" w:color="auto"/>
              <w:bottom w:val="single" w:sz="4" w:space="0" w:color="FFFFFF"/>
              <w:right w:val="single" w:sz="4" w:space="0" w:color="FFFFFF"/>
            </w:tcBorders>
            <w:shd w:val="clear" w:color="DDEBF7" w:fill="DDEBF7"/>
            <w:vAlign w:val="center"/>
            <w:hideMark/>
          </w:tcPr>
          <w:p w14:paraId="4F0724F0"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incidents et des violations de données</w:t>
            </w:r>
          </w:p>
        </w:tc>
        <w:tc>
          <w:tcPr>
            <w:tcW w:w="4961" w:type="dxa"/>
            <w:tcBorders>
              <w:top w:val="single" w:sz="4" w:space="0" w:color="FFFFFF"/>
              <w:left w:val="single" w:sz="4" w:space="0" w:color="FFFFFF"/>
              <w:bottom w:val="single" w:sz="4" w:space="0" w:color="FFFFFF"/>
              <w:right w:val="single" w:sz="4" w:space="0" w:color="FFFFFF"/>
            </w:tcBorders>
            <w:shd w:val="clear" w:color="DDEBF7" w:fill="DDEBF7"/>
            <w:hideMark/>
          </w:tcPr>
          <w:p w14:paraId="6020ECE4"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les incidents font l’objet d’une gestion documentée et testée, notamment en ce qui concerne les violations de données à caractère personnel.]</w:t>
            </w:r>
          </w:p>
        </w:tc>
        <w:tc>
          <w:tcPr>
            <w:tcW w:w="5210" w:type="dxa"/>
            <w:tcBorders>
              <w:top w:val="single" w:sz="4" w:space="0" w:color="FFFFFF"/>
              <w:left w:val="single" w:sz="4" w:space="0" w:color="FFFFFF"/>
              <w:bottom w:val="single" w:sz="4" w:space="0" w:color="FFFFFF"/>
              <w:right w:val="single" w:sz="4" w:space="0" w:color="auto"/>
            </w:tcBorders>
            <w:shd w:val="clear" w:color="DDEBF7" w:fill="DDEBF7"/>
            <w:noWrap/>
            <w:vAlign w:val="center"/>
            <w:hideMark/>
          </w:tcPr>
          <w:p w14:paraId="6A2CE1A2"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66A99CAC" w14:textId="77777777" w:rsidTr="001451D2">
        <w:trPr>
          <w:trHeight w:val="600"/>
        </w:trPr>
        <w:tc>
          <w:tcPr>
            <w:tcW w:w="3823" w:type="dxa"/>
            <w:tcBorders>
              <w:top w:val="single" w:sz="4" w:space="0" w:color="FFFFFF"/>
              <w:left w:val="single" w:sz="4" w:space="0" w:color="auto"/>
              <w:right w:val="single" w:sz="4" w:space="0" w:color="FFFFFF"/>
            </w:tcBorders>
            <w:shd w:val="clear" w:color="BDD7EE" w:fill="BDD7EE"/>
            <w:vAlign w:val="center"/>
            <w:hideMark/>
          </w:tcPr>
          <w:p w14:paraId="5544E625"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Gestion des personnels</w:t>
            </w:r>
          </w:p>
        </w:tc>
        <w:tc>
          <w:tcPr>
            <w:tcW w:w="4961" w:type="dxa"/>
            <w:tcBorders>
              <w:top w:val="single" w:sz="4" w:space="0" w:color="FFFFFF"/>
              <w:left w:val="single" w:sz="4" w:space="0" w:color="FFFFFF"/>
              <w:right w:val="single" w:sz="4" w:space="0" w:color="FFFFFF"/>
            </w:tcBorders>
            <w:shd w:val="clear" w:color="BDD7EE" w:fill="BDD7EE"/>
            <w:hideMark/>
          </w:tcPr>
          <w:p w14:paraId="4F3E0CE8"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les mesures de sensibilisation prises à l’arrivée d’une personne dans sa fonction.</w:t>
            </w:r>
            <w:r w:rsidRPr="001451D2">
              <w:rPr>
                <w:rFonts w:ascii="Marianne" w:eastAsia="Times New Roman" w:hAnsi="Marianne" w:cs="Arial"/>
                <w:i/>
                <w:iCs/>
                <w:color w:val="000000"/>
                <w:sz w:val="18"/>
                <w:szCs w:val="18"/>
                <w:lang w:eastAsia="fr-FR"/>
              </w:rPr>
              <w:br/>
            </w:r>
            <w:r w:rsidRPr="001451D2">
              <w:rPr>
                <w:rFonts w:ascii="Marianne" w:eastAsia="Times New Roman" w:hAnsi="Marianne" w:cs="Arial"/>
                <w:i/>
                <w:iCs/>
                <w:color w:val="000000"/>
                <w:sz w:val="18"/>
                <w:szCs w:val="18"/>
                <w:lang w:eastAsia="fr-FR"/>
              </w:rPr>
              <w:lastRenderedPageBreak/>
              <w:t>Indiquez les mesures prises au départ des personnes accédant aux données.]</w:t>
            </w:r>
          </w:p>
        </w:tc>
        <w:tc>
          <w:tcPr>
            <w:tcW w:w="5210" w:type="dxa"/>
            <w:tcBorders>
              <w:top w:val="single" w:sz="4" w:space="0" w:color="FFFFFF"/>
              <w:left w:val="single" w:sz="4" w:space="0" w:color="FFFFFF"/>
              <w:right w:val="single" w:sz="4" w:space="0" w:color="auto"/>
            </w:tcBorders>
            <w:shd w:val="clear" w:color="BDD7EE" w:fill="BDD7EE"/>
            <w:noWrap/>
            <w:vAlign w:val="center"/>
            <w:hideMark/>
          </w:tcPr>
          <w:p w14:paraId="1A81F69A"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lastRenderedPageBreak/>
              <w:t xml:space="preserve">A compléter par le sous-traitant </w:t>
            </w:r>
          </w:p>
        </w:tc>
      </w:tr>
      <w:tr w:rsidR="00574555" w:rsidRPr="009C6715" w14:paraId="0A380190" w14:textId="77777777" w:rsidTr="001451D2">
        <w:trPr>
          <w:trHeight w:val="600"/>
        </w:trPr>
        <w:tc>
          <w:tcPr>
            <w:tcW w:w="3823" w:type="dxa"/>
            <w:tcBorders>
              <w:left w:val="single" w:sz="4" w:space="0" w:color="auto"/>
              <w:bottom w:val="single" w:sz="4" w:space="0" w:color="FFFFFF"/>
              <w:right w:val="single" w:sz="4" w:space="0" w:color="FFFFFF"/>
            </w:tcBorders>
            <w:shd w:val="clear" w:color="DDEBF7" w:fill="DDEBF7"/>
            <w:vAlign w:val="center"/>
            <w:hideMark/>
          </w:tcPr>
          <w:p w14:paraId="70AAFF19"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Relations avec les tiers</w:t>
            </w:r>
          </w:p>
        </w:tc>
        <w:tc>
          <w:tcPr>
            <w:tcW w:w="4961" w:type="dxa"/>
            <w:tcBorders>
              <w:left w:val="single" w:sz="4" w:space="0" w:color="FFFFFF"/>
              <w:bottom w:val="single" w:sz="4" w:space="0" w:color="FFFFFF"/>
              <w:right w:val="single" w:sz="4" w:space="0" w:color="FFFFFF"/>
            </w:tcBorders>
            <w:shd w:val="clear" w:color="DDEBF7" w:fill="DDEBF7"/>
            <w:hideMark/>
          </w:tcPr>
          <w:p w14:paraId="6B095E03"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notamment pour les sous-traitants amenés à avoir accès aux données, les modalités et les mesures de sécurité mises en œuvre pour ces accès.]</w:t>
            </w:r>
          </w:p>
        </w:tc>
        <w:tc>
          <w:tcPr>
            <w:tcW w:w="5210" w:type="dxa"/>
            <w:tcBorders>
              <w:left w:val="single" w:sz="4" w:space="0" w:color="FFFFFF"/>
              <w:bottom w:val="single" w:sz="4" w:space="0" w:color="FFFFFF"/>
              <w:right w:val="single" w:sz="4" w:space="0" w:color="auto"/>
            </w:tcBorders>
            <w:shd w:val="clear" w:color="DDEBF7" w:fill="DDEBF7"/>
            <w:noWrap/>
            <w:vAlign w:val="center"/>
            <w:hideMark/>
          </w:tcPr>
          <w:p w14:paraId="616883B6"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r w:rsidR="00574555" w:rsidRPr="009C6715" w14:paraId="5512DDF0" w14:textId="77777777" w:rsidTr="001451D2">
        <w:trPr>
          <w:trHeight w:val="315"/>
        </w:trPr>
        <w:tc>
          <w:tcPr>
            <w:tcW w:w="3823" w:type="dxa"/>
            <w:tcBorders>
              <w:top w:val="single" w:sz="4" w:space="0" w:color="FFFFFF"/>
              <w:left w:val="single" w:sz="4" w:space="0" w:color="auto"/>
              <w:bottom w:val="single" w:sz="4" w:space="0" w:color="auto"/>
              <w:right w:val="single" w:sz="4" w:space="0" w:color="FFFFFF"/>
            </w:tcBorders>
            <w:shd w:val="clear" w:color="BDD7EE" w:fill="BDD7EE"/>
            <w:vAlign w:val="center"/>
            <w:hideMark/>
          </w:tcPr>
          <w:p w14:paraId="2D0C51F8" w14:textId="77777777" w:rsidR="00574555" w:rsidRPr="009C6715" w:rsidRDefault="00574555" w:rsidP="004B2036">
            <w:pPr>
              <w:spacing w:after="0" w:line="240" w:lineRule="auto"/>
              <w:rPr>
                <w:rFonts w:ascii="Marianne" w:eastAsia="Times New Roman" w:hAnsi="Marianne" w:cs="Arial"/>
                <w:b/>
                <w:bCs/>
                <w:color w:val="000000"/>
                <w:lang w:eastAsia="fr-FR"/>
              </w:rPr>
            </w:pPr>
            <w:r w:rsidRPr="009C6715">
              <w:rPr>
                <w:rFonts w:ascii="Marianne" w:eastAsia="Times New Roman" w:hAnsi="Marianne" w:cs="Arial"/>
                <w:b/>
                <w:bCs/>
                <w:color w:val="000000"/>
                <w:lang w:eastAsia="fr-FR"/>
              </w:rPr>
              <w:t>Supervision</w:t>
            </w:r>
          </w:p>
        </w:tc>
        <w:tc>
          <w:tcPr>
            <w:tcW w:w="4961" w:type="dxa"/>
            <w:tcBorders>
              <w:top w:val="single" w:sz="4" w:space="0" w:color="FFFFFF"/>
              <w:left w:val="single" w:sz="4" w:space="0" w:color="FFFFFF"/>
              <w:bottom w:val="single" w:sz="4" w:space="0" w:color="auto"/>
              <w:right w:val="single" w:sz="4" w:space="0" w:color="FFFFFF"/>
            </w:tcBorders>
            <w:shd w:val="clear" w:color="BDD7EE" w:fill="BDD7EE"/>
            <w:hideMark/>
          </w:tcPr>
          <w:p w14:paraId="4CB15043" w14:textId="77777777" w:rsidR="00574555" w:rsidRPr="001451D2" w:rsidRDefault="00574555" w:rsidP="004B2036">
            <w:pPr>
              <w:spacing w:after="0" w:line="240" w:lineRule="auto"/>
              <w:rPr>
                <w:rFonts w:ascii="Marianne" w:eastAsia="Times New Roman" w:hAnsi="Marianne" w:cs="Arial"/>
                <w:i/>
                <w:iCs/>
                <w:color w:val="000000"/>
                <w:sz w:val="18"/>
                <w:szCs w:val="18"/>
                <w:lang w:eastAsia="fr-FR"/>
              </w:rPr>
            </w:pPr>
            <w:r w:rsidRPr="001451D2">
              <w:rPr>
                <w:rFonts w:ascii="Marianne" w:eastAsia="Times New Roman" w:hAnsi="Marianne" w:cs="Arial"/>
                <w:i/>
                <w:iCs/>
                <w:color w:val="000000"/>
                <w:sz w:val="18"/>
                <w:szCs w:val="18"/>
                <w:lang w:eastAsia="fr-FR"/>
              </w:rPr>
              <w:t>[Indiquez ici si l'effectivité et l’adéquation des mesures touchant à la vie privée sont contrôlées.]</w:t>
            </w:r>
          </w:p>
        </w:tc>
        <w:tc>
          <w:tcPr>
            <w:tcW w:w="5210" w:type="dxa"/>
            <w:tcBorders>
              <w:top w:val="single" w:sz="4" w:space="0" w:color="FFFFFF"/>
              <w:left w:val="single" w:sz="4" w:space="0" w:color="FFFFFF"/>
              <w:bottom w:val="single" w:sz="4" w:space="0" w:color="auto"/>
              <w:right w:val="single" w:sz="4" w:space="0" w:color="auto"/>
            </w:tcBorders>
            <w:shd w:val="clear" w:color="BDD7EE" w:fill="BDD7EE"/>
            <w:noWrap/>
            <w:vAlign w:val="center"/>
            <w:hideMark/>
          </w:tcPr>
          <w:p w14:paraId="49610AE2" w14:textId="77777777" w:rsidR="00574555" w:rsidRPr="00AD10C9" w:rsidRDefault="00574555" w:rsidP="004B2036">
            <w:pPr>
              <w:spacing w:after="0" w:line="240" w:lineRule="auto"/>
              <w:jc w:val="center"/>
              <w:rPr>
                <w:rFonts w:ascii="Marianne" w:eastAsia="Times New Roman" w:hAnsi="Marianne" w:cs="Arial"/>
                <w:color w:val="FF0000"/>
                <w:highlight w:val="yellow"/>
                <w:lang w:eastAsia="fr-FR"/>
              </w:rPr>
            </w:pPr>
            <w:r w:rsidRPr="00AD10C9">
              <w:rPr>
                <w:rFonts w:ascii="Marianne" w:eastAsia="Times New Roman" w:hAnsi="Marianne" w:cs="Arial"/>
                <w:color w:val="FF0000"/>
                <w:highlight w:val="yellow"/>
                <w:lang w:eastAsia="fr-FR"/>
              </w:rPr>
              <w:t xml:space="preserve">A compléter par le sous-traitant </w:t>
            </w:r>
          </w:p>
        </w:tc>
      </w:tr>
    </w:tbl>
    <w:p w14:paraId="4FD9130F" w14:textId="77777777" w:rsidR="0085478B" w:rsidRPr="009C6715" w:rsidRDefault="0085478B" w:rsidP="0085478B">
      <w:pPr>
        <w:rPr>
          <w:rFonts w:ascii="Marianne" w:hAnsi="Marianne" w:cs="Arial"/>
        </w:rPr>
      </w:pPr>
    </w:p>
    <w:p w14:paraId="55BCFC3E" w14:textId="77777777" w:rsidR="004B2036" w:rsidRDefault="004B2036"/>
    <w:sectPr w:rsidR="004B2036" w:rsidSect="004B203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5DB4B" w14:textId="77777777" w:rsidR="00CB1AE6" w:rsidRDefault="00CB1AE6">
      <w:pPr>
        <w:spacing w:after="0" w:line="240" w:lineRule="auto"/>
      </w:pPr>
      <w:r>
        <w:separator/>
      </w:r>
    </w:p>
  </w:endnote>
  <w:endnote w:type="continuationSeparator" w:id="0">
    <w:p w14:paraId="52D19844" w14:textId="77777777" w:rsidR="00CB1AE6" w:rsidRDefault="00CB1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Raleway">
    <w:panose1 w:val="020B0503030101060003"/>
    <w:charset w:val="00"/>
    <w:family w:val="swiss"/>
    <w:pitch w:val="variable"/>
    <w:sig w:usb0="A00002FF" w:usb1="5000205B" w:usb2="00000000" w:usb3="00000000" w:csb0="00000097" w:csb1="00000000"/>
  </w:font>
  <w:font w:name="Themis Display">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8C571" w14:textId="77777777" w:rsidR="00AF4E87" w:rsidRDefault="00AF4E8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8886876"/>
      <w:docPartObj>
        <w:docPartGallery w:val="Page Numbers (Bottom of Page)"/>
        <w:docPartUnique/>
      </w:docPartObj>
    </w:sdtPr>
    <w:sdtEndPr/>
    <w:sdtContent>
      <w:p w14:paraId="1FFC7B40" w14:textId="6B2E3E25" w:rsidR="004A2696" w:rsidRDefault="004A2696">
        <w:pPr>
          <w:pStyle w:val="Pieddepage"/>
          <w:jc w:val="right"/>
        </w:pPr>
        <w:r>
          <w:fldChar w:fldCharType="begin"/>
        </w:r>
        <w:r>
          <w:instrText>PAGE   \* MERGEFORMAT</w:instrText>
        </w:r>
        <w:r>
          <w:fldChar w:fldCharType="separate"/>
        </w:r>
        <w:r w:rsidR="00495E82">
          <w:rPr>
            <w:noProof/>
          </w:rPr>
          <w:t>1</w:t>
        </w:r>
        <w:r>
          <w:fldChar w:fldCharType="end"/>
        </w:r>
      </w:p>
    </w:sdtContent>
  </w:sdt>
  <w:p w14:paraId="751E0914" w14:textId="1009895B" w:rsidR="00D43F8E" w:rsidRDefault="00AF4E87" w:rsidP="00D43F8E">
    <w:pPr>
      <w:pStyle w:val="PieddePage0"/>
    </w:pPr>
    <w:r>
      <w:t xml:space="preserve">Direction </w:t>
    </w:r>
    <w:r w:rsidR="00D43F8E">
      <w:t>du Numérique</w:t>
    </w:r>
  </w:p>
  <w:p w14:paraId="1C4F3051" w14:textId="77777777" w:rsidR="00D43F8E" w:rsidRPr="00C43913" w:rsidRDefault="00D43F8E" w:rsidP="00D43F8E">
    <w:pPr>
      <w:pStyle w:val="PieddePage0"/>
    </w:pPr>
    <w:r w:rsidRPr="00C43913">
      <w:t>13, place Vendôme – 75042 Paris Cedex 01</w:t>
    </w:r>
  </w:p>
  <w:p w14:paraId="24FD4435" w14:textId="77777777" w:rsidR="00D43F8E" w:rsidRPr="00C43913" w:rsidRDefault="00D43F8E" w:rsidP="00D43F8E">
    <w:pPr>
      <w:pStyle w:val="PieddePage0"/>
    </w:pPr>
    <w:r w:rsidRPr="00C43913">
      <w:t>Téléphone : 01 44 77 60 60</w:t>
    </w:r>
  </w:p>
  <w:p w14:paraId="232E623F" w14:textId="77777777" w:rsidR="00D43F8E" w:rsidRPr="00C43913" w:rsidRDefault="00D43F8E" w:rsidP="00D43F8E">
    <w:pPr>
      <w:pStyle w:val="PieddePage0"/>
    </w:pPr>
    <w:r w:rsidRPr="00C43913">
      <w:t>www.justice.gouv.fr</w:t>
    </w:r>
  </w:p>
  <w:p w14:paraId="34111A3F" w14:textId="77777777" w:rsidR="004A2696" w:rsidRDefault="004A2696" w:rsidP="00D43F8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9DE8A" w14:textId="77777777" w:rsidR="00AF4E87" w:rsidRDefault="00AF4E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9ACB8" w14:textId="77777777" w:rsidR="00CB1AE6" w:rsidRDefault="00CB1AE6">
      <w:pPr>
        <w:spacing w:after="0" w:line="240" w:lineRule="auto"/>
      </w:pPr>
      <w:r>
        <w:separator/>
      </w:r>
    </w:p>
  </w:footnote>
  <w:footnote w:type="continuationSeparator" w:id="0">
    <w:p w14:paraId="04B23E72" w14:textId="77777777" w:rsidR="00CB1AE6" w:rsidRDefault="00CB1A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F57B5" w14:textId="77777777" w:rsidR="00AF4E87" w:rsidRDefault="00AF4E8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3C6A6" w14:textId="77777777" w:rsidR="00AF4E87" w:rsidRDefault="00AF4E8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E19B4" w14:textId="77777777" w:rsidR="00AF4E87" w:rsidRDefault="00AF4E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B1CFE"/>
    <w:multiLevelType w:val="hybridMultilevel"/>
    <w:tmpl w:val="0804EBFC"/>
    <w:lvl w:ilvl="0" w:tplc="DB201CC2">
      <w:start w:val="1"/>
      <w:numFmt w:val="bullet"/>
      <w:lvlText w:val="-"/>
      <w:lvlJc w:val="left"/>
      <w:pPr>
        <w:ind w:left="1287" w:hanging="360"/>
      </w:pPr>
      <w:rPr>
        <w:rFonts w:ascii="Century Gothic" w:eastAsia="MS Mincho" w:hAnsi="Century Gothic"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1CB92969"/>
    <w:multiLevelType w:val="hybridMultilevel"/>
    <w:tmpl w:val="9ECEF158"/>
    <w:lvl w:ilvl="0" w:tplc="4EF214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0D76EE"/>
    <w:multiLevelType w:val="hybridMultilevel"/>
    <w:tmpl w:val="12189C0C"/>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1F9673E1"/>
    <w:multiLevelType w:val="hybridMultilevel"/>
    <w:tmpl w:val="C3647B8A"/>
    <w:lvl w:ilvl="0" w:tplc="19E0E856">
      <w:start w:val="1"/>
      <w:numFmt w:val="upperRoman"/>
      <w:lvlText w:val="%1."/>
      <w:lvlJc w:val="left"/>
      <w:pPr>
        <w:ind w:left="644"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37B4D8E"/>
    <w:multiLevelType w:val="hybridMultilevel"/>
    <w:tmpl w:val="12189C0C"/>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5" w15:restartNumberingAfterBreak="0">
    <w:nsid w:val="23C43E26"/>
    <w:multiLevelType w:val="hybridMultilevel"/>
    <w:tmpl w:val="D7FA4B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AA678C"/>
    <w:multiLevelType w:val="hybridMultilevel"/>
    <w:tmpl w:val="48BE27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B367678"/>
    <w:multiLevelType w:val="hybridMultilevel"/>
    <w:tmpl w:val="7A6ACA36"/>
    <w:lvl w:ilvl="0" w:tplc="047411B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E066CE"/>
    <w:multiLevelType w:val="hybridMultilevel"/>
    <w:tmpl w:val="3CC82536"/>
    <w:lvl w:ilvl="0" w:tplc="E9CE20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66A74A9"/>
    <w:multiLevelType w:val="hybridMultilevel"/>
    <w:tmpl w:val="F26A6422"/>
    <w:lvl w:ilvl="0" w:tplc="F8B614C4">
      <w:start w:val="1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382E30"/>
    <w:multiLevelType w:val="multilevel"/>
    <w:tmpl w:val="4CDE6AE6"/>
    <w:lvl w:ilvl="0">
      <w:start w:val="1"/>
      <w:numFmt w:val="decimal"/>
      <w:lvlText w:val="%1."/>
      <w:lvlJc w:val="left"/>
      <w:pPr>
        <w:tabs>
          <w:tab w:val="num" w:pos="720"/>
        </w:tabs>
        <w:ind w:left="720" w:hanging="360"/>
      </w:pPr>
      <w:rPr>
        <w:b/>
        <w:color w:val="auto"/>
      </w:rPr>
    </w:lvl>
    <w:lvl w:ilvl="1">
      <w:numFmt w:val="bullet"/>
      <w:lvlText w:val="-"/>
      <w:lvlJc w:val="left"/>
      <w:pPr>
        <w:ind w:left="1440" w:hanging="360"/>
      </w:pPr>
      <w:rPr>
        <w:rFonts w:ascii="Century" w:eastAsia="Times New Roman" w:hAnsi="Century" w:cs="Times New Roman"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E840585"/>
    <w:multiLevelType w:val="multilevel"/>
    <w:tmpl w:val="7338C910"/>
    <w:lvl w:ilvl="0">
      <w:start w:val="1"/>
      <w:numFmt w:val="decimal"/>
      <w:lvlText w:val="%1."/>
      <w:lvlJc w:val="left"/>
      <w:pPr>
        <w:tabs>
          <w:tab w:val="num" w:pos="720"/>
        </w:tabs>
        <w:ind w:left="720" w:hanging="360"/>
      </w:pPr>
    </w:lvl>
    <w:lvl w:ilvl="1">
      <w:start w:val="8"/>
      <w:numFmt w:val="upp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3AB3497"/>
    <w:multiLevelType w:val="multilevel"/>
    <w:tmpl w:val="C0D67684"/>
    <w:lvl w:ilvl="0">
      <w:start w:val="1"/>
      <w:numFmt w:val="decimal"/>
      <w:lvlText w:val="%1."/>
      <w:lvlJc w:val="left"/>
      <w:pPr>
        <w:tabs>
          <w:tab w:val="num" w:pos="720"/>
        </w:tabs>
        <w:ind w:left="720" w:hanging="360"/>
      </w:pPr>
      <w:rPr>
        <w:b/>
        <w:color w:val="auto"/>
      </w:rPr>
    </w:lvl>
    <w:lvl w:ilvl="1">
      <w:numFmt w:val="bullet"/>
      <w:lvlText w:val="-"/>
      <w:lvlJc w:val="left"/>
      <w:pPr>
        <w:ind w:left="1440" w:hanging="360"/>
      </w:pPr>
      <w:rPr>
        <w:rFonts w:ascii="Century" w:eastAsia="Times New Roman" w:hAnsi="Century" w:cs="Times New Roman" w:hint="default"/>
      </w:rPr>
    </w:lvl>
    <w:lvl w:ilvl="2">
      <w:start w:val="1"/>
      <w:numFmt w:val="lowerRoman"/>
      <w:lvlText w:val="%3."/>
      <w:lvlJc w:val="left"/>
      <w:pPr>
        <w:ind w:left="2520" w:hanging="720"/>
      </w:pPr>
      <w:rPr>
        <w:rFonts w:hint="default"/>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CA808EB"/>
    <w:multiLevelType w:val="hybridMultilevel"/>
    <w:tmpl w:val="296C87BC"/>
    <w:lvl w:ilvl="0" w:tplc="B79EB5F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9027521">
    <w:abstractNumId w:val="12"/>
  </w:num>
  <w:num w:numId="2" w16cid:durableId="904802147">
    <w:abstractNumId w:val="11"/>
  </w:num>
  <w:num w:numId="3" w16cid:durableId="75127941">
    <w:abstractNumId w:val="9"/>
  </w:num>
  <w:num w:numId="4" w16cid:durableId="1923100580">
    <w:abstractNumId w:val="0"/>
  </w:num>
  <w:num w:numId="5" w16cid:durableId="912735442">
    <w:abstractNumId w:val="7"/>
  </w:num>
  <w:num w:numId="6" w16cid:durableId="1474983563">
    <w:abstractNumId w:val="3"/>
  </w:num>
  <w:num w:numId="7" w16cid:durableId="1188787810">
    <w:abstractNumId w:val="8"/>
  </w:num>
  <w:num w:numId="8" w16cid:durableId="1136407443">
    <w:abstractNumId w:val="1"/>
  </w:num>
  <w:num w:numId="9" w16cid:durableId="896089805">
    <w:abstractNumId w:val="2"/>
  </w:num>
  <w:num w:numId="10" w16cid:durableId="1955867084">
    <w:abstractNumId w:val="5"/>
  </w:num>
  <w:num w:numId="11" w16cid:durableId="872689771">
    <w:abstractNumId w:val="6"/>
  </w:num>
  <w:num w:numId="12" w16cid:durableId="581112335">
    <w:abstractNumId w:val="4"/>
  </w:num>
  <w:num w:numId="13" w16cid:durableId="1457723788">
    <w:abstractNumId w:val="13"/>
  </w:num>
  <w:num w:numId="14" w16cid:durableId="183961129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EILLAUD Clara">
    <w15:presenceInfo w15:providerId="None" w15:userId="TEILLAUD Cla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78B"/>
    <w:rsid w:val="00012A7D"/>
    <w:rsid w:val="000158B4"/>
    <w:rsid w:val="00037A0B"/>
    <w:rsid w:val="00056D13"/>
    <w:rsid w:val="00097FE7"/>
    <w:rsid w:val="000B3828"/>
    <w:rsid w:val="000B6E03"/>
    <w:rsid w:val="000E35D9"/>
    <w:rsid w:val="000F51A8"/>
    <w:rsid w:val="00101083"/>
    <w:rsid w:val="00114FA1"/>
    <w:rsid w:val="00121DDF"/>
    <w:rsid w:val="00133AA7"/>
    <w:rsid w:val="00133D66"/>
    <w:rsid w:val="001451D2"/>
    <w:rsid w:val="001825EC"/>
    <w:rsid w:val="00187A3B"/>
    <w:rsid w:val="001D289F"/>
    <w:rsid w:val="001F066E"/>
    <w:rsid w:val="0022172C"/>
    <w:rsid w:val="0022600A"/>
    <w:rsid w:val="00247716"/>
    <w:rsid w:val="0024780C"/>
    <w:rsid w:val="00250DBF"/>
    <w:rsid w:val="002637B3"/>
    <w:rsid w:val="00263B56"/>
    <w:rsid w:val="00286085"/>
    <w:rsid w:val="002A4E62"/>
    <w:rsid w:val="002B0519"/>
    <w:rsid w:val="00305342"/>
    <w:rsid w:val="003575CB"/>
    <w:rsid w:val="00373593"/>
    <w:rsid w:val="003970FB"/>
    <w:rsid w:val="003B0DF1"/>
    <w:rsid w:val="003B14AE"/>
    <w:rsid w:val="003D1F0D"/>
    <w:rsid w:val="003F6E1C"/>
    <w:rsid w:val="00403CF5"/>
    <w:rsid w:val="004275FB"/>
    <w:rsid w:val="00462666"/>
    <w:rsid w:val="00464A96"/>
    <w:rsid w:val="004869DC"/>
    <w:rsid w:val="00490E5C"/>
    <w:rsid w:val="00495E82"/>
    <w:rsid w:val="004A2696"/>
    <w:rsid w:val="004A472C"/>
    <w:rsid w:val="004B2036"/>
    <w:rsid w:val="004C1ACA"/>
    <w:rsid w:val="004C5535"/>
    <w:rsid w:val="004F664A"/>
    <w:rsid w:val="005036FB"/>
    <w:rsid w:val="005042AD"/>
    <w:rsid w:val="005128BA"/>
    <w:rsid w:val="00514994"/>
    <w:rsid w:val="005231EA"/>
    <w:rsid w:val="00526469"/>
    <w:rsid w:val="00541E64"/>
    <w:rsid w:val="005469E7"/>
    <w:rsid w:val="00547712"/>
    <w:rsid w:val="00562882"/>
    <w:rsid w:val="00574555"/>
    <w:rsid w:val="00575614"/>
    <w:rsid w:val="0058398A"/>
    <w:rsid w:val="005C171E"/>
    <w:rsid w:val="005D2D16"/>
    <w:rsid w:val="005E23AF"/>
    <w:rsid w:val="005F3514"/>
    <w:rsid w:val="006047EC"/>
    <w:rsid w:val="006218B4"/>
    <w:rsid w:val="00623359"/>
    <w:rsid w:val="0062671F"/>
    <w:rsid w:val="00634E4C"/>
    <w:rsid w:val="00684631"/>
    <w:rsid w:val="00685803"/>
    <w:rsid w:val="006A3B0C"/>
    <w:rsid w:val="006A4A76"/>
    <w:rsid w:val="006E341A"/>
    <w:rsid w:val="00700456"/>
    <w:rsid w:val="00713C42"/>
    <w:rsid w:val="00753C26"/>
    <w:rsid w:val="007600A8"/>
    <w:rsid w:val="0077053E"/>
    <w:rsid w:val="007B2686"/>
    <w:rsid w:val="007D7398"/>
    <w:rsid w:val="00802527"/>
    <w:rsid w:val="008132BB"/>
    <w:rsid w:val="008300A2"/>
    <w:rsid w:val="00835A6B"/>
    <w:rsid w:val="008458F3"/>
    <w:rsid w:val="0085478B"/>
    <w:rsid w:val="00867937"/>
    <w:rsid w:val="008A3706"/>
    <w:rsid w:val="008B592A"/>
    <w:rsid w:val="008F4A5A"/>
    <w:rsid w:val="008F6019"/>
    <w:rsid w:val="008F6D2E"/>
    <w:rsid w:val="00922D0D"/>
    <w:rsid w:val="00941F70"/>
    <w:rsid w:val="00975B72"/>
    <w:rsid w:val="00976C14"/>
    <w:rsid w:val="00977CB4"/>
    <w:rsid w:val="0098786C"/>
    <w:rsid w:val="00997795"/>
    <w:rsid w:val="009C3EA7"/>
    <w:rsid w:val="009E4107"/>
    <w:rsid w:val="00A326D9"/>
    <w:rsid w:val="00A73956"/>
    <w:rsid w:val="00A93DA5"/>
    <w:rsid w:val="00AD10C9"/>
    <w:rsid w:val="00AD595A"/>
    <w:rsid w:val="00AF4351"/>
    <w:rsid w:val="00AF4E87"/>
    <w:rsid w:val="00B06F6B"/>
    <w:rsid w:val="00B214E6"/>
    <w:rsid w:val="00B260EB"/>
    <w:rsid w:val="00B40276"/>
    <w:rsid w:val="00B5431A"/>
    <w:rsid w:val="00B70FBA"/>
    <w:rsid w:val="00BA06BD"/>
    <w:rsid w:val="00BA512A"/>
    <w:rsid w:val="00BB07AD"/>
    <w:rsid w:val="00BB1433"/>
    <w:rsid w:val="00C0184E"/>
    <w:rsid w:val="00C24F83"/>
    <w:rsid w:val="00C4605C"/>
    <w:rsid w:val="00C638FA"/>
    <w:rsid w:val="00C87B46"/>
    <w:rsid w:val="00C93868"/>
    <w:rsid w:val="00C945A9"/>
    <w:rsid w:val="00CB1AE6"/>
    <w:rsid w:val="00CC538F"/>
    <w:rsid w:val="00CE5E4D"/>
    <w:rsid w:val="00CF0163"/>
    <w:rsid w:val="00D01BB4"/>
    <w:rsid w:val="00D057BB"/>
    <w:rsid w:val="00D125A3"/>
    <w:rsid w:val="00D15C6C"/>
    <w:rsid w:val="00D43F8E"/>
    <w:rsid w:val="00D45332"/>
    <w:rsid w:val="00D4609D"/>
    <w:rsid w:val="00D62531"/>
    <w:rsid w:val="00DA1FFE"/>
    <w:rsid w:val="00DB7BE6"/>
    <w:rsid w:val="00DE624B"/>
    <w:rsid w:val="00DE72E2"/>
    <w:rsid w:val="00E03308"/>
    <w:rsid w:val="00E34252"/>
    <w:rsid w:val="00E71189"/>
    <w:rsid w:val="00E72247"/>
    <w:rsid w:val="00E8286A"/>
    <w:rsid w:val="00EB5529"/>
    <w:rsid w:val="00EE73E0"/>
    <w:rsid w:val="00EF6B10"/>
    <w:rsid w:val="00F146DB"/>
    <w:rsid w:val="00F176F0"/>
    <w:rsid w:val="00F7284F"/>
    <w:rsid w:val="00F77C8A"/>
    <w:rsid w:val="00FA46E5"/>
    <w:rsid w:val="00FB12E8"/>
    <w:rsid w:val="00FC524E"/>
    <w:rsid w:val="00FF1C4C"/>
    <w:rsid w:val="00FF45D8"/>
    <w:rsid w:val="00FF58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AA6C19"/>
  <w15:chartTrackingRefBased/>
  <w15:docId w15:val="{02D05F7B-D3BA-42C7-83A0-29EE3C35F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78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85478B"/>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Paragraphedeliste">
    <w:name w:val="List Paragraph"/>
    <w:basedOn w:val="Normal"/>
    <w:uiPriority w:val="34"/>
    <w:qFormat/>
    <w:rsid w:val="0085478B"/>
    <w:pPr>
      <w:spacing w:after="200" w:line="276" w:lineRule="auto"/>
      <w:ind w:left="720"/>
      <w:contextualSpacing/>
    </w:pPr>
    <w:rPr>
      <w:rFonts w:eastAsiaTheme="minorEastAsia"/>
      <w:lang w:eastAsia="ja-JP"/>
    </w:rPr>
  </w:style>
  <w:style w:type="character" w:styleId="Marquedecommentaire">
    <w:name w:val="annotation reference"/>
    <w:basedOn w:val="Policepardfaut"/>
    <w:uiPriority w:val="99"/>
    <w:semiHidden/>
    <w:unhideWhenUsed/>
    <w:rsid w:val="0085478B"/>
    <w:rPr>
      <w:sz w:val="16"/>
      <w:szCs w:val="16"/>
    </w:rPr>
  </w:style>
  <w:style w:type="paragraph" w:styleId="Commentaire">
    <w:name w:val="annotation text"/>
    <w:basedOn w:val="Normal"/>
    <w:link w:val="CommentaireCar"/>
    <w:uiPriority w:val="99"/>
    <w:unhideWhenUsed/>
    <w:rsid w:val="0085478B"/>
    <w:pPr>
      <w:spacing w:after="200" w:line="240" w:lineRule="auto"/>
    </w:pPr>
    <w:rPr>
      <w:rFonts w:eastAsiaTheme="minorEastAsia"/>
      <w:sz w:val="20"/>
      <w:szCs w:val="20"/>
      <w:lang w:eastAsia="ja-JP"/>
    </w:rPr>
  </w:style>
  <w:style w:type="character" w:customStyle="1" w:styleId="CommentaireCar">
    <w:name w:val="Commentaire Car"/>
    <w:basedOn w:val="Policepardfaut"/>
    <w:link w:val="Commentaire"/>
    <w:uiPriority w:val="99"/>
    <w:rsid w:val="0085478B"/>
    <w:rPr>
      <w:rFonts w:eastAsiaTheme="minorEastAsia"/>
      <w:sz w:val="20"/>
      <w:szCs w:val="20"/>
      <w:lang w:eastAsia="ja-JP"/>
    </w:rPr>
  </w:style>
  <w:style w:type="paragraph" w:styleId="Titre">
    <w:name w:val="Title"/>
    <w:basedOn w:val="Normal"/>
    <w:next w:val="Normal"/>
    <w:link w:val="TitreCar"/>
    <w:uiPriority w:val="10"/>
    <w:qFormat/>
    <w:rsid w:val="008547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5478B"/>
    <w:rPr>
      <w:rFonts w:asciiTheme="majorHAnsi" w:eastAsiaTheme="majorEastAsia" w:hAnsiTheme="majorHAnsi" w:cstheme="majorBidi"/>
      <w:spacing w:val="-10"/>
      <w:kern w:val="28"/>
      <w:sz w:val="56"/>
      <w:szCs w:val="56"/>
    </w:rPr>
  </w:style>
  <w:style w:type="paragraph" w:styleId="En-tte">
    <w:name w:val="header"/>
    <w:basedOn w:val="Normal"/>
    <w:link w:val="En-tteCar"/>
    <w:uiPriority w:val="99"/>
    <w:unhideWhenUsed/>
    <w:rsid w:val="0085478B"/>
    <w:pPr>
      <w:tabs>
        <w:tab w:val="center" w:pos="4536"/>
        <w:tab w:val="right" w:pos="9072"/>
      </w:tabs>
      <w:spacing w:after="0" w:line="240" w:lineRule="auto"/>
    </w:pPr>
  </w:style>
  <w:style w:type="character" w:customStyle="1" w:styleId="En-tteCar">
    <w:name w:val="En-tête Car"/>
    <w:basedOn w:val="Policepardfaut"/>
    <w:link w:val="En-tte"/>
    <w:uiPriority w:val="99"/>
    <w:rsid w:val="0085478B"/>
  </w:style>
  <w:style w:type="paragraph" w:styleId="Pieddepage">
    <w:name w:val="footer"/>
    <w:basedOn w:val="Normal"/>
    <w:link w:val="PieddepageCar"/>
    <w:uiPriority w:val="99"/>
    <w:unhideWhenUsed/>
    <w:rsid w:val="0085478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5478B"/>
  </w:style>
  <w:style w:type="paragraph" w:styleId="Textedebulles">
    <w:name w:val="Balloon Text"/>
    <w:basedOn w:val="Normal"/>
    <w:link w:val="TextedebullesCar"/>
    <w:uiPriority w:val="99"/>
    <w:semiHidden/>
    <w:unhideWhenUsed/>
    <w:rsid w:val="008547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5478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F6B10"/>
    <w:pPr>
      <w:spacing w:after="160"/>
    </w:pPr>
    <w:rPr>
      <w:rFonts w:eastAsiaTheme="minorHAnsi"/>
      <w:b/>
      <w:bCs/>
      <w:lang w:eastAsia="en-US"/>
    </w:rPr>
  </w:style>
  <w:style w:type="character" w:customStyle="1" w:styleId="ObjetducommentaireCar">
    <w:name w:val="Objet du commentaire Car"/>
    <w:basedOn w:val="CommentaireCar"/>
    <w:link w:val="Objetducommentaire"/>
    <w:uiPriority w:val="99"/>
    <w:semiHidden/>
    <w:rsid w:val="00EF6B10"/>
    <w:rPr>
      <w:rFonts w:eastAsiaTheme="minorEastAsia"/>
      <w:b/>
      <w:bCs/>
      <w:sz w:val="20"/>
      <w:szCs w:val="20"/>
      <w:lang w:eastAsia="ja-JP"/>
    </w:rPr>
  </w:style>
  <w:style w:type="table" w:styleId="Grilledutableau">
    <w:name w:val="Table Grid"/>
    <w:basedOn w:val="TableauNormal"/>
    <w:uiPriority w:val="39"/>
    <w:rsid w:val="00EF6B1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451D2"/>
    <w:pPr>
      <w:spacing w:after="0" w:line="240" w:lineRule="auto"/>
    </w:pPr>
  </w:style>
  <w:style w:type="character" w:styleId="Lienhypertexte">
    <w:name w:val="Hyperlink"/>
    <w:basedOn w:val="Policepardfaut"/>
    <w:uiPriority w:val="99"/>
    <w:unhideWhenUsed/>
    <w:rsid w:val="004A472C"/>
    <w:rPr>
      <w:color w:val="0563C1" w:themeColor="hyperlink"/>
      <w:u w:val="single"/>
    </w:rPr>
  </w:style>
  <w:style w:type="paragraph" w:customStyle="1" w:styleId="PieddePage0">
    <w:name w:val="Pied de Page"/>
    <w:basedOn w:val="Normal"/>
    <w:link w:val="PieddePageCar0"/>
    <w:autoRedefine/>
    <w:qFormat/>
    <w:rsid w:val="00D43F8E"/>
    <w:pPr>
      <w:widowControl w:val="0"/>
      <w:tabs>
        <w:tab w:val="center" w:pos="4513"/>
        <w:tab w:val="right" w:pos="9026"/>
      </w:tabs>
      <w:autoSpaceDE w:val="0"/>
      <w:autoSpaceDN w:val="0"/>
      <w:spacing w:before="240" w:after="0" w:line="240" w:lineRule="auto"/>
      <w:contextualSpacing/>
    </w:pPr>
    <w:rPr>
      <w:rFonts w:ascii="Marianne" w:hAnsi="Marianne" w:cs="Arial"/>
      <w:color w:val="939598"/>
      <w:sz w:val="14"/>
    </w:rPr>
  </w:style>
  <w:style w:type="character" w:customStyle="1" w:styleId="PieddePageCar0">
    <w:name w:val="Pied de Page Car"/>
    <w:basedOn w:val="Policepardfaut"/>
    <w:link w:val="PieddePage0"/>
    <w:rsid w:val="00D43F8E"/>
    <w:rPr>
      <w:rFonts w:ascii="Marianne" w:hAnsi="Marianne" w:cs="Arial"/>
      <w:color w:val="939598"/>
      <w:sz w:val="14"/>
    </w:rPr>
  </w:style>
  <w:style w:type="paragraph" w:styleId="Corpsdetexte">
    <w:name w:val="Body Text"/>
    <w:basedOn w:val="Normal"/>
    <w:link w:val="CorpsdetexteCar"/>
    <w:qFormat/>
    <w:rsid w:val="000B3828"/>
    <w:pPr>
      <w:widowControl w:val="0"/>
      <w:tabs>
        <w:tab w:val="left" w:pos="4678"/>
      </w:tabs>
      <w:autoSpaceDE w:val="0"/>
      <w:autoSpaceDN w:val="0"/>
      <w:spacing w:before="85" w:after="0" w:line="264" w:lineRule="auto"/>
      <w:ind w:right="133"/>
      <w:jc w:val="both"/>
    </w:pPr>
    <w:rPr>
      <w:rFonts w:ascii="Arial" w:eastAsia="Raleway" w:hAnsi="Arial" w:cs="Raleway"/>
      <w:sz w:val="20"/>
      <w:szCs w:val="18"/>
      <w:lang w:eastAsia="fr-FR" w:bidi="fr-FR"/>
    </w:rPr>
  </w:style>
  <w:style w:type="character" w:customStyle="1" w:styleId="CorpsdetexteCar">
    <w:name w:val="Corps de texte Car"/>
    <w:basedOn w:val="Policepardfaut"/>
    <w:link w:val="Corpsdetexte"/>
    <w:qFormat/>
    <w:rsid w:val="000B3828"/>
    <w:rPr>
      <w:rFonts w:ascii="Arial" w:eastAsia="Raleway" w:hAnsi="Arial" w:cs="Raleway"/>
      <w:sz w:val="20"/>
      <w:szCs w:val="18"/>
      <w:lang w:eastAsia="fr-FR" w:bidi="fr-FR"/>
    </w:rPr>
  </w:style>
  <w:style w:type="paragraph" w:styleId="Tabledesillustrations">
    <w:name w:val="table of figures"/>
    <w:basedOn w:val="Normal"/>
    <w:next w:val="Normal"/>
    <w:uiPriority w:val="99"/>
    <w:unhideWhenUsed/>
    <w:rsid w:val="000B3828"/>
    <w:pPr>
      <w:spacing w:before="120" w:after="0" w:line="240" w:lineRule="auto"/>
      <w:ind w:left="567"/>
      <w:jc w:val="both"/>
    </w:pPr>
    <w:rPr>
      <w:rFonts w:ascii="Century Gothic" w:eastAsia="MS Mincho" w:hAnsi="Century Gothic" w:cs="Arial"/>
      <w:sz w:val="18"/>
      <w:szCs w:val="18"/>
      <w:lang w:eastAsia="fr-FR"/>
    </w:rPr>
  </w:style>
  <w:style w:type="paragraph" w:customStyle="1" w:styleId="western">
    <w:name w:val="western"/>
    <w:basedOn w:val="Normal"/>
    <w:qFormat/>
    <w:rsid w:val="00623359"/>
    <w:pPr>
      <w:spacing w:before="170" w:after="0" w:line="240" w:lineRule="auto"/>
      <w:jc w:val="both"/>
    </w:pPr>
    <w:rPr>
      <w:rFonts w:ascii="Times New Roman" w:eastAsia="Times New Roman" w:hAnsi="Times New Roman"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876305">
      <w:bodyDiv w:val="1"/>
      <w:marLeft w:val="0"/>
      <w:marRight w:val="0"/>
      <w:marTop w:val="0"/>
      <w:marBottom w:val="0"/>
      <w:divBdr>
        <w:top w:val="none" w:sz="0" w:space="0" w:color="auto"/>
        <w:left w:val="none" w:sz="0" w:space="0" w:color="auto"/>
        <w:bottom w:val="none" w:sz="0" w:space="0" w:color="auto"/>
        <w:right w:val="none" w:sz="0" w:space="0" w:color="auto"/>
      </w:divBdr>
    </w:div>
    <w:div w:id="1764185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nil.fr/fr/les-durees-de-conservation-des-donne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file://localhost/Users/catherinejorge/Documents/Mes%20documents/CHARTES/Charte%20gouv.%202020/Logo%202020%20MIN_Justice/jpg/MIN_Justice_CMJN.jpg"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63C89-4F6B-4369-BB8F-9F2FD291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6127</Words>
  <Characters>33700</Characters>
  <Application>Microsoft Office Word</Application>
  <DocSecurity>0</DocSecurity>
  <Lines>280</Lines>
  <Paragraphs>79</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39748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GALIE-BLANZE Mahalia</dc:creator>
  <cp:keywords/>
  <dc:description/>
  <cp:lastModifiedBy>BEDJEGUELAL Sarah</cp:lastModifiedBy>
  <cp:revision>4</cp:revision>
  <dcterms:created xsi:type="dcterms:W3CDTF">2024-06-12T09:39:00Z</dcterms:created>
  <dcterms:modified xsi:type="dcterms:W3CDTF">2025-11-14T15:30:00Z</dcterms:modified>
</cp:coreProperties>
</file>